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E8FC" w14:textId="0074A0D0" w:rsidR="00A52409" w:rsidRPr="00D34936" w:rsidRDefault="00A52409" w:rsidP="00733DF1">
      <w:pPr>
        <w:spacing w:line="240" w:lineRule="auto"/>
        <w:jc w:val="center"/>
        <w:rPr>
          <w:rFonts w:ascii="Cambria" w:hAnsi="Cambria" w:cs="Arial"/>
          <w:b/>
          <w:bCs/>
          <w:sz w:val="22"/>
        </w:rPr>
      </w:pPr>
      <w:r w:rsidRPr="00D34936">
        <w:rPr>
          <w:rFonts w:ascii="Cambria" w:hAnsi="Cambria" w:cs="Arial"/>
          <w:b/>
          <w:bCs/>
          <w:caps/>
          <w:sz w:val="22"/>
        </w:rPr>
        <w:t>Zmluva o</w:t>
      </w:r>
      <w:r w:rsidR="00CB40CF" w:rsidRPr="00D34936">
        <w:rPr>
          <w:rFonts w:ascii="Cambria" w:hAnsi="Cambria" w:cs="Arial"/>
          <w:b/>
          <w:bCs/>
          <w:caps/>
          <w:sz w:val="22"/>
        </w:rPr>
        <w:t> </w:t>
      </w:r>
      <w:r w:rsidRPr="00D34936">
        <w:rPr>
          <w:rFonts w:ascii="Cambria" w:hAnsi="Cambria" w:cs="Arial"/>
          <w:b/>
          <w:bCs/>
          <w:caps/>
          <w:sz w:val="22"/>
        </w:rPr>
        <w:t>dielo</w:t>
      </w:r>
      <w:r w:rsidR="00CB40CF" w:rsidRPr="00D34936">
        <w:rPr>
          <w:rFonts w:ascii="Cambria" w:hAnsi="Cambria" w:cs="Arial"/>
          <w:b/>
          <w:bCs/>
          <w:caps/>
          <w:sz w:val="22"/>
        </w:rPr>
        <w:t xml:space="preserve"> </w:t>
      </w:r>
      <w:r w:rsidR="00C167C5">
        <w:rPr>
          <w:rFonts w:ascii="Cambria" w:hAnsi="Cambria" w:cs="Arial"/>
          <w:b/>
          <w:bCs/>
          <w:caps/>
          <w:sz w:val="22"/>
        </w:rPr>
        <w:t>a poskytovaní služieb prevádzky a údržby verejného osvetlenia</w:t>
      </w:r>
    </w:p>
    <w:p w14:paraId="65FD17BC" w14:textId="74FA7C64"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 xml:space="preserve">č. </w:t>
      </w:r>
      <w:r w:rsidRPr="00D34936">
        <w:rPr>
          <w:rFonts w:ascii="Cambria" w:hAnsi="Cambria" w:cs="Arial"/>
          <w:color w:val="000000"/>
          <w:sz w:val="22"/>
        </w:rPr>
        <w:t>[</w:t>
      </w:r>
      <w:r w:rsidRPr="00D34936">
        <w:rPr>
          <w:rFonts w:ascii="Times New Roman" w:hAnsi="Times New Roman" w:cs="Times New Roman"/>
          <w:color w:val="000000"/>
          <w:sz w:val="22"/>
          <w:highlight w:val="lightGray"/>
        </w:rPr>
        <w:t>●</w:t>
      </w:r>
      <w:r w:rsidRPr="00D34936">
        <w:rPr>
          <w:rFonts w:ascii="Cambria" w:hAnsi="Cambria" w:cs="Arial"/>
          <w:color w:val="000000"/>
          <w:sz w:val="22"/>
        </w:rPr>
        <w:t>]</w:t>
      </w:r>
    </w:p>
    <w:p w14:paraId="398481CE" w14:textId="2B1BB951"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uzatvorená podľa ustanovenia</w:t>
      </w:r>
      <w:r w:rsidR="00CB40CF" w:rsidRPr="00D34936">
        <w:rPr>
          <w:rFonts w:ascii="Cambria" w:hAnsi="Cambria" w:cs="Arial"/>
          <w:bCs/>
          <w:sz w:val="22"/>
        </w:rPr>
        <w:t xml:space="preserve"> </w:t>
      </w:r>
      <w:bookmarkStart w:id="0" w:name="_Hlk519074602"/>
      <w:r w:rsidR="00CB40CF" w:rsidRPr="00D34936">
        <w:rPr>
          <w:rFonts w:ascii="Cambria" w:hAnsi="Cambria" w:cs="Arial"/>
          <w:bCs/>
          <w:sz w:val="22"/>
        </w:rPr>
        <w:t xml:space="preserve">§ </w:t>
      </w:r>
      <w:r w:rsidR="00A10163" w:rsidRPr="00D34936">
        <w:rPr>
          <w:rFonts w:ascii="Cambria" w:hAnsi="Cambria" w:cs="Arial"/>
          <w:bCs/>
          <w:sz w:val="22"/>
        </w:rPr>
        <w:t xml:space="preserve">269 ods. 2 a </w:t>
      </w:r>
      <w:r w:rsidRPr="00D34936">
        <w:rPr>
          <w:rFonts w:ascii="Cambria" w:hAnsi="Cambria" w:cs="Arial"/>
          <w:bCs/>
          <w:sz w:val="22"/>
        </w:rPr>
        <w:t xml:space="preserve">§ 536 </w:t>
      </w:r>
      <w:bookmarkEnd w:id="0"/>
      <w:r w:rsidRPr="00D34936">
        <w:rPr>
          <w:rFonts w:ascii="Cambria" w:hAnsi="Cambria" w:cs="Arial"/>
          <w:bCs/>
          <w:sz w:val="22"/>
        </w:rPr>
        <w:t>a </w:t>
      </w:r>
      <w:proofErr w:type="spellStart"/>
      <w:r w:rsidRPr="00D34936">
        <w:rPr>
          <w:rFonts w:ascii="Cambria" w:hAnsi="Cambria" w:cs="Arial"/>
          <w:bCs/>
          <w:sz w:val="22"/>
        </w:rPr>
        <w:t>nasl</w:t>
      </w:r>
      <w:proofErr w:type="spellEnd"/>
      <w:r w:rsidRPr="00D34936">
        <w:rPr>
          <w:rFonts w:ascii="Cambria" w:hAnsi="Cambria" w:cs="Arial"/>
          <w:bCs/>
          <w:sz w:val="22"/>
        </w:rPr>
        <w:t>. Obchodného zákonníka,</w:t>
      </w:r>
    </w:p>
    <w:p w14:paraId="2B749501" w14:textId="77777777"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medzi zmluvnými stranami</w:t>
      </w:r>
    </w:p>
    <w:p w14:paraId="328500AF" w14:textId="77777777" w:rsidR="00A52409" w:rsidRPr="00D34936" w:rsidRDefault="00A52409" w:rsidP="00733DF1">
      <w:pPr>
        <w:keepNext/>
        <w:keepLines/>
        <w:spacing w:before="0" w:line="240" w:lineRule="auto"/>
        <w:jc w:val="center"/>
        <w:rPr>
          <w:rFonts w:ascii="Cambria" w:hAnsi="Cambria" w:cs="Arial"/>
          <w:bCs/>
          <w:sz w:val="22"/>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D34936" w14:paraId="701FAED2" w14:textId="77777777" w:rsidTr="007B55D7">
        <w:trPr>
          <w:trHeight w:val="530"/>
        </w:trPr>
        <w:tc>
          <w:tcPr>
            <w:tcW w:w="3261" w:type="dxa"/>
            <w:shd w:val="clear" w:color="auto" w:fill="auto"/>
          </w:tcPr>
          <w:p w14:paraId="100ABCD7" w14:textId="3D780DC2" w:rsidR="004E6E61" w:rsidRPr="00D34936" w:rsidRDefault="00146954" w:rsidP="004E6E61">
            <w:pPr>
              <w:spacing w:before="0"/>
              <w:rPr>
                <w:rFonts w:ascii="Cambria" w:hAnsi="Cambria" w:cs="Arial"/>
                <w:b/>
                <w:sz w:val="22"/>
              </w:rPr>
            </w:pPr>
            <w:r w:rsidRPr="00D34936">
              <w:rPr>
                <w:rFonts w:ascii="Cambria" w:hAnsi="Cambria" w:cs="Arial"/>
                <w:b/>
                <w:sz w:val="22"/>
              </w:rPr>
              <w:t>Objednávateľ</w:t>
            </w:r>
          </w:p>
        </w:tc>
        <w:tc>
          <w:tcPr>
            <w:tcW w:w="5739" w:type="dxa"/>
            <w:shd w:val="clear" w:color="auto" w:fill="auto"/>
          </w:tcPr>
          <w:p w14:paraId="06FB4200" w14:textId="32AC4A20" w:rsidR="004E6E61" w:rsidRPr="00D34936" w:rsidRDefault="004E6E61" w:rsidP="004E6E61">
            <w:pPr>
              <w:spacing w:before="0"/>
              <w:rPr>
                <w:rFonts w:ascii="Cambria" w:hAnsi="Cambria" w:cs="Arial"/>
                <w:b/>
                <w:sz w:val="22"/>
              </w:rPr>
            </w:pPr>
          </w:p>
        </w:tc>
      </w:tr>
      <w:tr w:rsidR="00206DE8" w:rsidRPr="00D34936" w14:paraId="353E92A2" w14:textId="77777777" w:rsidTr="007B55D7">
        <w:trPr>
          <w:trHeight w:val="284"/>
        </w:trPr>
        <w:tc>
          <w:tcPr>
            <w:tcW w:w="3261" w:type="dxa"/>
            <w:shd w:val="clear" w:color="auto" w:fill="auto"/>
          </w:tcPr>
          <w:p w14:paraId="0A82B0AB" w14:textId="690D9756" w:rsidR="00206DE8" w:rsidRPr="00D34936" w:rsidRDefault="00206DE8" w:rsidP="00206DE8">
            <w:pPr>
              <w:spacing w:before="0"/>
              <w:rPr>
                <w:rFonts w:ascii="Cambria" w:hAnsi="Cambria" w:cs="Arial"/>
                <w:sz w:val="22"/>
              </w:rPr>
            </w:pPr>
            <w:r w:rsidRPr="00D34936">
              <w:rPr>
                <w:rFonts w:ascii="Cambria" w:hAnsi="Cambria" w:cs="Arial"/>
                <w:sz w:val="22"/>
              </w:rPr>
              <w:t>Názov:</w:t>
            </w:r>
          </w:p>
        </w:tc>
        <w:tc>
          <w:tcPr>
            <w:tcW w:w="5739" w:type="dxa"/>
            <w:shd w:val="clear" w:color="auto" w:fill="auto"/>
          </w:tcPr>
          <w:p w14:paraId="52C045B2" w14:textId="0E2019D4" w:rsidR="00206DE8" w:rsidRPr="00D34936" w:rsidRDefault="004106B7" w:rsidP="00206DE8">
            <w:pPr>
              <w:spacing w:before="0"/>
              <w:rPr>
                <w:rFonts w:ascii="Cambria" w:hAnsi="Cambria" w:cs="Arial"/>
                <w:b/>
                <w:bCs/>
                <w:sz w:val="22"/>
              </w:rPr>
            </w:pPr>
            <w:r w:rsidRPr="00D34936">
              <w:rPr>
                <w:rFonts w:ascii="Cambria" w:hAnsi="Cambria" w:cs="Arial"/>
                <w:b/>
                <w:bCs/>
                <w:sz w:val="22"/>
              </w:rPr>
              <w:t>Mesto Stupava</w:t>
            </w:r>
          </w:p>
        </w:tc>
      </w:tr>
      <w:tr w:rsidR="00206DE8" w:rsidRPr="00D34936" w14:paraId="1F4FD8FA" w14:textId="77777777" w:rsidTr="000D746A">
        <w:trPr>
          <w:trHeight w:val="284"/>
        </w:trPr>
        <w:tc>
          <w:tcPr>
            <w:tcW w:w="3261" w:type="dxa"/>
            <w:shd w:val="clear" w:color="auto" w:fill="auto"/>
          </w:tcPr>
          <w:p w14:paraId="54937FFF" w14:textId="2F6789A3" w:rsidR="00206DE8" w:rsidRPr="00D34936" w:rsidRDefault="00206DE8" w:rsidP="00206DE8">
            <w:pPr>
              <w:spacing w:before="0"/>
              <w:rPr>
                <w:rFonts w:ascii="Cambria" w:hAnsi="Cambria" w:cs="Arial"/>
                <w:sz w:val="22"/>
              </w:rPr>
            </w:pPr>
            <w:r w:rsidRPr="00D34936">
              <w:rPr>
                <w:rFonts w:ascii="Cambria" w:hAnsi="Cambria" w:cs="Arial"/>
                <w:sz w:val="22"/>
              </w:rPr>
              <w:t xml:space="preserve">Sídlo: </w:t>
            </w:r>
          </w:p>
        </w:tc>
        <w:tc>
          <w:tcPr>
            <w:tcW w:w="5739" w:type="dxa"/>
            <w:shd w:val="clear" w:color="auto" w:fill="auto"/>
          </w:tcPr>
          <w:p w14:paraId="39A2381F" w14:textId="05AF181B" w:rsidR="00206DE8" w:rsidRPr="00D34936" w:rsidRDefault="004106B7" w:rsidP="00206DE8">
            <w:pPr>
              <w:spacing w:before="0"/>
              <w:rPr>
                <w:rFonts w:ascii="Cambria" w:hAnsi="Cambria" w:cs="Arial"/>
                <w:sz w:val="22"/>
              </w:rPr>
            </w:pPr>
            <w:r w:rsidRPr="00D34936">
              <w:rPr>
                <w:rFonts w:ascii="Cambria" w:hAnsi="Cambria" w:cs="Arial"/>
                <w:sz w:val="22"/>
              </w:rPr>
              <w:t>Hlavná 1/24, 900 31 Stupava</w:t>
            </w:r>
          </w:p>
        </w:tc>
      </w:tr>
      <w:tr w:rsidR="00206DE8" w:rsidRPr="00D34936" w14:paraId="59C25225" w14:textId="77777777" w:rsidTr="007B55D7">
        <w:trPr>
          <w:trHeight w:val="284"/>
        </w:trPr>
        <w:tc>
          <w:tcPr>
            <w:tcW w:w="3261" w:type="dxa"/>
            <w:shd w:val="clear" w:color="auto" w:fill="auto"/>
          </w:tcPr>
          <w:p w14:paraId="3406A26B" w14:textId="1ECFB61D" w:rsidR="00206DE8" w:rsidRPr="00D34936" w:rsidRDefault="00206DE8" w:rsidP="00430FDA">
            <w:pPr>
              <w:pStyle w:val="BodyText"/>
              <w:spacing w:after="0" w:line="360" w:lineRule="auto"/>
              <w:rPr>
                <w:rFonts w:ascii="Cambria" w:hAnsi="Cambria" w:cs="Arial"/>
                <w:sz w:val="22"/>
              </w:rPr>
            </w:pPr>
            <w:r w:rsidRPr="00D34936">
              <w:rPr>
                <w:rFonts w:ascii="Cambria" w:hAnsi="Cambria" w:cs="Arial"/>
                <w:sz w:val="22"/>
              </w:rPr>
              <w:t>Štatutárny orgán:</w:t>
            </w:r>
          </w:p>
        </w:tc>
        <w:tc>
          <w:tcPr>
            <w:tcW w:w="5739" w:type="dxa"/>
            <w:shd w:val="clear" w:color="auto" w:fill="auto"/>
          </w:tcPr>
          <w:p w14:paraId="7D91B464" w14:textId="6FB850AF" w:rsidR="002F678F" w:rsidRPr="00D34936" w:rsidRDefault="004106B7" w:rsidP="00430FDA">
            <w:pPr>
              <w:spacing w:before="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 primátor</w:t>
            </w:r>
          </w:p>
        </w:tc>
      </w:tr>
      <w:tr w:rsidR="00206DE8" w:rsidRPr="00D34936" w14:paraId="46E43A6E" w14:textId="77777777" w:rsidTr="007B55D7">
        <w:trPr>
          <w:trHeight w:val="284"/>
        </w:trPr>
        <w:tc>
          <w:tcPr>
            <w:tcW w:w="3261" w:type="dxa"/>
            <w:shd w:val="clear" w:color="auto" w:fill="auto"/>
          </w:tcPr>
          <w:p w14:paraId="113798F4" w14:textId="77777777" w:rsidR="00206DE8" w:rsidRPr="00D34936" w:rsidRDefault="00206DE8" w:rsidP="00206DE8">
            <w:pPr>
              <w:spacing w:before="0"/>
              <w:rPr>
                <w:rFonts w:ascii="Cambria" w:hAnsi="Cambria" w:cs="Arial"/>
                <w:sz w:val="22"/>
              </w:rPr>
            </w:pPr>
            <w:r w:rsidRPr="00D34936">
              <w:rPr>
                <w:rFonts w:ascii="Cambria" w:hAnsi="Cambria" w:cs="Arial"/>
                <w:sz w:val="22"/>
              </w:rPr>
              <w:t>IČO:</w:t>
            </w:r>
          </w:p>
        </w:tc>
        <w:tc>
          <w:tcPr>
            <w:tcW w:w="5739" w:type="dxa"/>
            <w:shd w:val="clear" w:color="auto" w:fill="auto"/>
          </w:tcPr>
          <w:p w14:paraId="1CF38FE6" w14:textId="6D149212" w:rsidR="00206DE8" w:rsidRPr="00D34936" w:rsidRDefault="004106B7" w:rsidP="00206DE8">
            <w:pPr>
              <w:spacing w:before="0"/>
              <w:rPr>
                <w:rFonts w:ascii="Cambria" w:hAnsi="Cambria" w:cs="Arial"/>
                <w:sz w:val="22"/>
              </w:rPr>
            </w:pPr>
            <w:r w:rsidRPr="00D34936">
              <w:rPr>
                <w:rFonts w:ascii="Cambria" w:hAnsi="Cambria" w:cs="Arial"/>
                <w:sz w:val="22"/>
              </w:rPr>
              <w:t>00305081</w:t>
            </w:r>
          </w:p>
        </w:tc>
      </w:tr>
      <w:tr w:rsidR="00206DE8" w:rsidRPr="00D34936" w14:paraId="72AACE9A" w14:textId="77777777" w:rsidTr="007B55D7">
        <w:trPr>
          <w:trHeight w:val="284"/>
        </w:trPr>
        <w:tc>
          <w:tcPr>
            <w:tcW w:w="3261" w:type="dxa"/>
            <w:shd w:val="clear" w:color="auto" w:fill="auto"/>
          </w:tcPr>
          <w:p w14:paraId="3CA25990" w14:textId="4882F280" w:rsidR="00206DE8" w:rsidRPr="00D34936" w:rsidRDefault="006D4E97" w:rsidP="00206DE8">
            <w:pPr>
              <w:spacing w:before="0"/>
              <w:rPr>
                <w:rFonts w:ascii="Cambria" w:hAnsi="Cambria" w:cs="Arial"/>
                <w:sz w:val="22"/>
              </w:rPr>
            </w:pPr>
            <w:r w:rsidRPr="00D34936">
              <w:rPr>
                <w:rFonts w:ascii="Cambria" w:hAnsi="Cambria" w:cs="Arial"/>
                <w:sz w:val="22"/>
              </w:rPr>
              <w:t>IČ DPH</w:t>
            </w:r>
          </w:p>
        </w:tc>
        <w:tc>
          <w:tcPr>
            <w:tcW w:w="5739" w:type="dxa"/>
            <w:shd w:val="clear" w:color="auto" w:fill="auto"/>
          </w:tcPr>
          <w:p w14:paraId="3B52CDB8" w14:textId="44A74D11" w:rsidR="00206DE8" w:rsidRPr="00D34936" w:rsidRDefault="004106B7" w:rsidP="00206DE8">
            <w:pPr>
              <w:spacing w:before="0"/>
              <w:rPr>
                <w:rFonts w:ascii="Cambria" w:hAnsi="Cambria" w:cs="Arial"/>
                <w:sz w:val="22"/>
              </w:rPr>
            </w:pPr>
            <w:r w:rsidRPr="00D34936">
              <w:rPr>
                <w:rFonts w:ascii="Cambria" w:hAnsi="Cambria" w:cs="Arial"/>
                <w:sz w:val="22"/>
              </w:rPr>
              <w:t>SK2020643724</w:t>
            </w:r>
          </w:p>
        </w:tc>
      </w:tr>
      <w:tr w:rsidR="00206DE8" w:rsidRPr="00D34936" w14:paraId="2266B14F" w14:textId="77777777" w:rsidTr="007B55D7">
        <w:trPr>
          <w:trHeight w:val="284"/>
        </w:trPr>
        <w:tc>
          <w:tcPr>
            <w:tcW w:w="3261" w:type="dxa"/>
            <w:shd w:val="clear" w:color="auto" w:fill="auto"/>
          </w:tcPr>
          <w:p w14:paraId="1DC4E415" w14:textId="77777777" w:rsidR="00206DE8" w:rsidRPr="00D34936" w:rsidRDefault="00206DE8" w:rsidP="00206DE8">
            <w:pPr>
              <w:spacing w:before="0"/>
              <w:rPr>
                <w:rFonts w:ascii="Cambria" w:hAnsi="Cambria" w:cs="Arial"/>
                <w:sz w:val="22"/>
              </w:rPr>
            </w:pPr>
            <w:r w:rsidRPr="00D34936">
              <w:rPr>
                <w:rFonts w:ascii="Cambria" w:hAnsi="Cambria" w:cs="Arial"/>
                <w:sz w:val="22"/>
              </w:rPr>
              <w:t>DIČ:</w:t>
            </w:r>
          </w:p>
        </w:tc>
        <w:tc>
          <w:tcPr>
            <w:tcW w:w="5739" w:type="dxa"/>
            <w:shd w:val="clear" w:color="auto" w:fill="auto"/>
          </w:tcPr>
          <w:p w14:paraId="256EB01B" w14:textId="7AD91BC9" w:rsidR="00206DE8" w:rsidRPr="00D34936" w:rsidRDefault="004106B7" w:rsidP="00206DE8">
            <w:pPr>
              <w:spacing w:before="0"/>
              <w:rPr>
                <w:rFonts w:ascii="Cambria" w:hAnsi="Cambria" w:cs="Arial"/>
                <w:sz w:val="22"/>
              </w:rPr>
            </w:pPr>
            <w:r w:rsidRPr="00D34936">
              <w:rPr>
                <w:rFonts w:ascii="Cambria" w:hAnsi="Cambria" w:cs="Arial"/>
                <w:sz w:val="22"/>
              </w:rPr>
              <w:t>2020643724</w:t>
            </w:r>
          </w:p>
        </w:tc>
      </w:tr>
      <w:tr w:rsidR="00206DE8" w:rsidRPr="00D34936" w14:paraId="7957257F" w14:textId="77777777" w:rsidTr="007B55D7">
        <w:trPr>
          <w:trHeight w:val="284"/>
        </w:trPr>
        <w:tc>
          <w:tcPr>
            <w:tcW w:w="3261" w:type="dxa"/>
            <w:shd w:val="clear" w:color="auto" w:fill="auto"/>
          </w:tcPr>
          <w:p w14:paraId="58ACF1B3" w14:textId="1A6D3DB5" w:rsidR="00206DE8" w:rsidRPr="00D34936" w:rsidRDefault="00206DE8" w:rsidP="00206DE8">
            <w:pPr>
              <w:spacing w:before="0"/>
              <w:rPr>
                <w:rFonts w:ascii="Cambria" w:hAnsi="Cambria" w:cs="Arial"/>
                <w:sz w:val="22"/>
              </w:rPr>
            </w:pPr>
            <w:r w:rsidRPr="00D34936">
              <w:rPr>
                <w:rFonts w:ascii="Cambria" w:hAnsi="Cambria" w:cs="Arial"/>
                <w:sz w:val="22"/>
              </w:rPr>
              <w:t>Bankové spojenie I</w:t>
            </w:r>
            <w:r w:rsidR="00F016C4" w:rsidRPr="00D34936">
              <w:rPr>
                <w:rFonts w:ascii="Cambria" w:hAnsi="Cambria" w:cs="Arial"/>
                <w:sz w:val="22"/>
              </w:rPr>
              <w:t>BAN</w:t>
            </w:r>
            <w:r w:rsidRPr="00D34936">
              <w:rPr>
                <w:rFonts w:ascii="Cambria" w:hAnsi="Cambria" w:cs="Arial"/>
                <w:sz w:val="22"/>
              </w:rPr>
              <w:t xml:space="preserve">.: </w:t>
            </w:r>
          </w:p>
        </w:tc>
        <w:tc>
          <w:tcPr>
            <w:tcW w:w="5739" w:type="dxa"/>
            <w:shd w:val="clear" w:color="auto" w:fill="auto"/>
          </w:tcPr>
          <w:p w14:paraId="7DC13D3C" w14:textId="120624AF"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1CAC044F" w14:textId="77777777" w:rsidTr="007B55D7">
        <w:trPr>
          <w:trHeight w:val="413"/>
        </w:trPr>
        <w:tc>
          <w:tcPr>
            <w:tcW w:w="3261" w:type="dxa"/>
            <w:shd w:val="clear" w:color="auto" w:fill="auto"/>
          </w:tcPr>
          <w:p w14:paraId="1F467F56" w14:textId="77777777" w:rsidR="00206DE8" w:rsidRPr="00D34936" w:rsidRDefault="00206DE8" w:rsidP="00206DE8">
            <w:pPr>
              <w:spacing w:before="0"/>
              <w:rPr>
                <w:rFonts w:ascii="Cambria" w:hAnsi="Cambria" w:cs="Arial"/>
                <w:sz w:val="22"/>
              </w:rPr>
            </w:pPr>
            <w:r w:rsidRPr="00D34936">
              <w:rPr>
                <w:rFonts w:ascii="Cambria" w:hAnsi="Cambria" w:cs="Arial"/>
                <w:sz w:val="22"/>
              </w:rPr>
              <w:t>SWIFT (BIC)</w:t>
            </w:r>
          </w:p>
        </w:tc>
        <w:tc>
          <w:tcPr>
            <w:tcW w:w="5739" w:type="dxa"/>
            <w:shd w:val="clear" w:color="auto" w:fill="auto"/>
          </w:tcPr>
          <w:p w14:paraId="6E8FC601" w14:textId="10BA14FC"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25FAC237" w14:textId="77777777" w:rsidTr="007B55D7">
        <w:trPr>
          <w:trHeight w:val="284"/>
        </w:trPr>
        <w:tc>
          <w:tcPr>
            <w:tcW w:w="3261" w:type="dxa"/>
            <w:shd w:val="clear" w:color="auto" w:fill="auto"/>
          </w:tcPr>
          <w:p w14:paraId="0E2E0C91" w14:textId="77777777" w:rsidR="00206DE8" w:rsidRPr="00D34936" w:rsidRDefault="00206DE8" w:rsidP="00206DE8">
            <w:pPr>
              <w:spacing w:before="0"/>
              <w:rPr>
                <w:rFonts w:ascii="Cambria" w:hAnsi="Cambria" w:cs="Arial"/>
                <w:sz w:val="22"/>
              </w:rPr>
            </w:pPr>
            <w:r w:rsidRPr="00D34936">
              <w:rPr>
                <w:rFonts w:ascii="Cambria" w:hAnsi="Cambria" w:cs="Arial"/>
                <w:sz w:val="22"/>
              </w:rPr>
              <w:t>IBAN:</w:t>
            </w:r>
          </w:p>
        </w:tc>
        <w:tc>
          <w:tcPr>
            <w:tcW w:w="5739" w:type="dxa"/>
            <w:shd w:val="clear" w:color="auto" w:fill="auto"/>
          </w:tcPr>
          <w:p w14:paraId="17A4BD31" w14:textId="4DC3BEFE"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0414D840" w14:textId="77777777" w:rsidTr="007B55D7">
        <w:trPr>
          <w:trHeight w:val="284"/>
        </w:trPr>
        <w:tc>
          <w:tcPr>
            <w:tcW w:w="9000" w:type="dxa"/>
            <w:gridSpan w:val="2"/>
            <w:shd w:val="clear" w:color="auto" w:fill="auto"/>
          </w:tcPr>
          <w:p w14:paraId="086E21D7" w14:textId="76858188" w:rsidR="00206DE8" w:rsidRPr="00D34936" w:rsidRDefault="00206DE8" w:rsidP="00206DE8">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Objednávateľ</w:t>
            </w:r>
            <w:r w:rsidRPr="00D34936">
              <w:rPr>
                <w:rFonts w:ascii="Cambria" w:hAnsi="Cambria" w:cs="Arial"/>
                <w:sz w:val="22"/>
              </w:rPr>
              <w:t xml:space="preserve">“) </w:t>
            </w:r>
          </w:p>
        </w:tc>
      </w:tr>
    </w:tbl>
    <w:p w14:paraId="24E80971" w14:textId="5419D483" w:rsidR="000D746A" w:rsidRPr="00D34936" w:rsidRDefault="000D746A" w:rsidP="00733DF1">
      <w:pPr>
        <w:spacing w:before="0" w:line="240" w:lineRule="auto"/>
        <w:jc w:val="both"/>
        <w:rPr>
          <w:rFonts w:ascii="Cambria" w:hAnsi="Cambria" w:cs="Arial"/>
          <w:sz w:val="22"/>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D34936" w14:paraId="1AA23959" w14:textId="77777777" w:rsidTr="007B19E2">
        <w:trPr>
          <w:trHeight w:val="284"/>
        </w:trPr>
        <w:tc>
          <w:tcPr>
            <w:tcW w:w="3420" w:type="dxa"/>
          </w:tcPr>
          <w:p w14:paraId="2D33F98C" w14:textId="77777777" w:rsidR="007B19E2" w:rsidRPr="00D34936" w:rsidRDefault="007B19E2" w:rsidP="007B19E2">
            <w:pPr>
              <w:spacing w:before="0"/>
              <w:rPr>
                <w:rFonts w:ascii="Cambria" w:hAnsi="Cambria" w:cs="Arial"/>
                <w:sz w:val="22"/>
              </w:rPr>
            </w:pPr>
            <w:r w:rsidRPr="00D34936">
              <w:rPr>
                <w:rFonts w:ascii="Cambria" w:hAnsi="Cambria" w:cs="Arial"/>
                <w:b/>
                <w:sz w:val="22"/>
              </w:rPr>
              <w:t>Zhotoviteľ</w:t>
            </w:r>
          </w:p>
        </w:tc>
        <w:tc>
          <w:tcPr>
            <w:tcW w:w="5580" w:type="dxa"/>
          </w:tcPr>
          <w:p w14:paraId="3DF928E2" w14:textId="77777777" w:rsidR="007B19E2" w:rsidRPr="00D34936" w:rsidRDefault="007B19E2" w:rsidP="007B19E2">
            <w:pPr>
              <w:spacing w:before="0"/>
              <w:rPr>
                <w:rFonts w:ascii="Cambria" w:hAnsi="Cambria" w:cs="Arial"/>
                <w:sz w:val="22"/>
              </w:rPr>
            </w:pPr>
          </w:p>
        </w:tc>
      </w:tr>
      <w:tr w:rsidR="007B19E2" w:rsidRPr="00D34936" w14:paraId="7AB43176" w14:textId="77777777" w:rsidTr="007B19E2">
        <w:trPr>
          <w:trHeight w:val="284"/>
        </w:trPr>
        <w:tc>
          <w:tcPr>
            <w:tcW w:w="3420" w:type="dxa"/>
          </w:tcPr>
          <w:p w14:paraId="5C7EDD9A" w14:textId="77777777" w:rsidR="007B19E2" w:rsidRPr="00D34936" w:rsidRDefault="007B19E2" w:rsidP="007B19E2">
            <w:pPr>
              <w:spacing w:before="0"/>
              <w:rPr>
                <w:rFonts w:ascii="Cambria" w:hAnsi="Cambria" w:cs="Arial"/>
                <w:sz w:val="22"/>
              </w:rPr>
            </w:pPr>
            <w:r w:rsidRPr="00D34936">
              <w:rPr>
                <w:rFonts w:ascii="Cambria" w:hAnsi="Cambria" w:cs="Arial"/>
                <w:sz w:val="22"/>
              </w:rPr>
              <w:t>Názov:</w:t>
            </w:r>
          </w:p>
        </w:tc>
        <w:tc>
          <w:tcPr>
            <w:tcW w:w="5580" w:type="dxa"/>
          </w:tcPr>
          <w:p w14:paraId="0A0847B9"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EB4E923" w14:textId="77777777" w:rsidTr="007B19E2">
        <w:trPr>
          <w:trHeight w:val="284"/>
        </w:trPr>
        <w:tc>
          <w:tcPr>
            <w:tcW w:w="3420" w:type="dxa"/>
            <w:vAlign w:val="center"/>
          </w:tcPr>
          <w:p w14:paraId="6DDA70FA" w14:textId="77777777" w:rsidR="007B19E2" w:rsidRPr="00D34936" w:rsidRDefault="007B19E2" w:rsidP="007B19E2">
            <w:pPr>
              <w:spacing w:before="0"/>
              <w:rPr>
                <w:rFonts w:ascii="Cambria" w:hAnsi="Cambria" w:cs="Arial"/>
                <w:sz w:val="22"/>
              </w:rPr>
            </w:pPr>
            <w:r w:rsidRPr="00D34936">
              <w:rPr>
                <w:rFonts w:ascii="Cambria" w:hAnsi="Cambria" w:cs="Arial"/>
                <w:sz w:val="22"/>
              </w:rPr>
              <w:t>Sídlo:</w:t>
            </w:r>
          </w:p>
        </w:tc>
        <w:tc>
          <w:tcPr>
            <w:tcW w:w="5580" w:type="dxa"/>
            <w:vAlign w:val="center"/>
          </w:tcPr>
          <w:p w14:paraId="702D236C"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70EECFB" w14:textId="77777777" w:rsidTr="007B19E2">
        <w:trPr>
          <w:trHeight w:val="284"/>
        </w:trPr>
        <w:tc>
          <w:tcPr>
            <w:tcW w:w="3420" w:type="dxa"/>
          </w:tcPr>
          <w:p w14:paraId="4D60A3C7" w14:textId="77777777" w:rsidR="007B19E2" w:rsidRPr="00D34936" w:rsidRDefault="007B19E2" w:rsidP="007B19E2">
            <w:pPr>
              <w:spacing w:before="0"/>
              <w:rPr>
                <w:rFonts w:ascii="Cambria" w:hAnsi="Cambria" w:cs="Arial"/>
                <w:sz w:val="22"/>
              </w:rPr>
            </w:pPr>
            <w:r w:rsidRPr="00D34936">
              <w:rPr>
                <w:rFonts w:ascii="Cambria" w:hAnsi="Cambria" w:cs="Arial"/>
                <w:sz w:val="22"/>
              </w:rPr>
              <w:t>Zápis v registri:</w:t>
            </w:r>
          </w:p>
        </w:tc>
        <w:tc>
          <w:tcPr>
            <w:tcW w:w="5580" w:type="dxa"/>
          </w:tcPr>
          <w:p w14:paraId="0F77EEC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639D1A7" w14:textId="77777777" w:rsidTr="007B19E2">
        <w:trPr>
          <w:trHeight w:val="284"/>
        </w:trPr>
        <w:tc>
          <w:tcPr>
            <w:tcW w:w="3420" w:type="dxa"/>
            <w:vAlign w:val="center"/>
          </w:tcPr>
          <w:p w14:paraId="62A6199F" w14:textId="77777777" w:rsidR="007B19E2" w:rsidRPr="00D34936" w:rsidRDefault="007B19E2" w:rsidP="007B19E2">
            <w:pPr>
              <w:spacing w:before="0"/>
              <w:rPr>
                <w:rFonts w:ascii="Cambria" w:hAnsi="Cambria" w:cs="Arial"/>
                <w:sz w:val="22"/>
              </w:rPr>
            </w:pPr>
            <w:r w:rsidRPr="00D34936">
              <w:rPr>
                <w:rFonts w:ascii="Cambria" w:hAnsi="Cambria" w:cs="Arial"/>
                <w:sz w:val="22"/>
              </w:rPr>
              <w:t>Štatutárny orgán:</w:t>
            </w:r>
          </w:p>
        </w:tc>
        <w:tc>
          <w:tcPr>
            <w:tcW w:w="5580" w:type="dxa"/>
          </w:tcPr>
          <w:p w14:paraId="1931CAB2" w14:textId="77777777" w:rsidR="007B19E2" w:rsidRPr="00D34936" w:rsidRDefault="007B19E2" w:rsidP="007B19E2">
            <w:pPr>
              <w:spacing w:before="0"/>
              <w:rPr>
                <w:rFonts w:ascii="Cambria" w:hAnsi="Cambria" w:cs="Arial"/>
                <w:i/>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5B0047" w14:textId="77777777" w:rsidTr="007B19E2">
        <w:trPr>
          <w:trHeight w:val="316"/>
        </w:trPr>
        <w:tc>
          <w:tcPr>
            <w:tcW w:w="3420" w:type="dxa"/>
            <w:vAlign w:val="center"/>
          </w:tcPr>
          <w:p w14:paraId="132CB5FC" w14:textId="77777777" w:rsidR="007B19E2" w:rsidRPr="00D34936" w:rsidRDefault="007B19E2" w:rsidP="007B19E2">
            <w:pPr>
              <w:spacing w:before="0"/>
              <w:rPr>
                <w:rFonts w:ascii="Cambria" w:hAnsi="Cambria" w:cs="Arial"/>
                <w:sz w:val="22"/>
              </w:rPr>
            </w:pPr>
            <w:r w:rsidRPr="00D34936">
              <w:rPr>
                <w:rFonts w:ascii="Cambria" w:hAnsi="Cambria" w:cs="Arial"/>
                <w:sz w:val="22"/>
              </w:rPr>
              <w:t>IČO:</w:t>
            </w:r>
          </w:p>
        </w:tc>
        <w:tc>
          <w:tcPr>
            <w:tcW w:w="5580" w:type="dxa"/>
          </w:tcPr>
          <w:p w14:paraId="354E2E82"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7AF9DBB" w14:textId="77777777" w:rsidTr="007B19E2">
        <w:trPr>
          <w:trHeight w:val="284"/>
        </w:trPr>
        <w:tc>
          <w:tcPr>
            <w:tcW w:w="3420" w:type="dxa"/>
            <w:vAlign w:val="center"/>
          </w:tcPr>
          <w:p w14:paraId="25266F79" w14:textId="77777777" w:rsidR="007B19E2" w:rsidRPr="00D34936" w:rsidRDefault="007B19E2" w:rsidP="007B19E2">
            <w:pPr>
              <w:spacing w:before="0"/>
              <w:rPr>
                <w:rFonts w:ascii="Cambria" w:hAnsi="Cambria" w:cs="Arial"/>
                <w:sz w:val="22"/>
              </w:rPr>
            </w:pPr>
            <w:r w:rsidRPr="00D34936">
              <w:rPr>
                <w:rFonts w:ascii="Cambria" w:hAnsi="Cambria" w:cs="Arial"/>
                <w:sz w:val="22"/>
              </w:rPr>
              <w:t>IČ DPH:</w:t>
            </w:r>
          </w:p>
        </w:tc>
        <w:tc>
          <w:tcPr>
            <w:tcW w:w="5580" w:type="dxa"/>
          </w:tcPr>
          <w:p w14:paraId="4E8F39F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8DDD6AB" w14:textId="77777777" w:rsidTr="007B19E2">
        <w:trPr>
          <w:trHeight w:val="284"/>
        </w:trPr>
        <w:tc>
          <w:tcPr>
            <w:tcW w:w="3420" w:type="dxa"/>
            <w:vAlign w:val="center"/>
          </w:tcPr>
          <w:p w14:paraId="57430971" w14:textId="77777777" w:rsidR="007B19E2" w:rsidRPr="00D34936" w:rsidRDefault="007B19E2" w:rsidP="007B19E2">
            <w:pPr>
              <w:spacing w:before="0"/>
              <w:rPr>
                <w:rFonts w:ascii="Cambria" w:hAnsi="Cambria" w:cs="Arial"/>
                <w:sz w:val="22"/>
              </w:rPr>
            </w:pPr>
            <w:r w:rsidRPr="00D34936">
              <w:rPr>
                <w:rFonts w:ascii="Cambria" w:hAnsi="Cambria" w:cs="Arial"/>
                <w:sz w:val="22"/>
              </w:rPr>
              <w:t>DIČ:</w:t>
            </w:r>
          </w:p>
        </w:tc>
        <w:tc>
          <w:tcPr>
            <w:tcW w:w="5580" w:type="dxa"/>
          </w:tcPr>
          <w:p w14:paraId="41CE0D3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FCCF85" w14:textId="77777777" w:rsidTr="007B19E2">
        <w:trPr>
          <w:trHeight w:val="284"/>
        </w:trPr>
        <w:tc>
          <w:tcPr>
            <w:tcW w:w="3420" w:type="dxa"/>
            <w:vAlign w:val="center"/>
          </w:tcPr>
          <w:p w14:paraId="11810FE0" w14:textId="77777777" w:rsidR="007B19E2" w:rsidRPr="00D34936" w:rsidRDefault="007B19E2" w:rsidP="007B19E2">
            <w:pPr>
              <w:spacing w:before="0"/>
              <w:rPr>
                <w:rFonts w:ascii="Cambria" w:hAnsi="Cambria" w:cs="Arial"/>
                <w:sz w:val="22"/>
              </w:rPr>
            </w:pPr>
            <w:r w:rsidRPr="00D34936">
              <w:rPr>
                <w:rFonts w:ascii="Cambria" w:hAnsi="Cambria" w:cs="Arial"/>
                <w:sz w:val="22"/>
              </w:rPr>
              <w:t xml:space="preserve">Bankové spojenie: </w:t>
            </w:r>
          </w:p>
        </w:tc>
        <w:tc>
          <w:tcPr>
            <w:tcW w:w="5580" w:type="dxa"/>
          </w:tcPr>
          <w:p w14:paraId="1F4ACF3B"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89398CE" w14:textId="77777777" w:rsidTr="007B19E2">
        <w:trPr>
          <w:trHeight w:val="284"/>
        </w:trPr>
        <w:tc>
          <w:tcPr>
            <w:tcW w:w="3420" w:type="dxa"/>
          </w:tcPr>
          <w:p w14:paraId="64B1E6EC" w14:textId="77777777" w:rsidR="007B19E2" w:rsidRPr="00D34936" w:rsidRDefault="007B19E2" w:rsidP="007B19E2">
            <w:pPr>
              <w:spacing w:before="0"/>
              <w:rPr>
                <w:rFonts w:ascii="Cambria" w:hAnsi="Cambria" w:cs="Arial"/>
                <w:sz w:val="22"/>
              </w:rPr>
            </w:pPr>
            <w:r w:rsidRPr="00D34936">
              <w:rPr>
                <w:rFonts w:ascii="Cambria" w:hAnsi="Cambria" w:cs="Arial"/>
                <w:sz w:val="22"/>
              </w:rPr>
              <w:t>SWIFT (BIC):</w:t>
            </w:r>
          </w:p>
        </w:tc>
        <w:tc>
          <w:tcPr>
            <w:tcW w:w="5580" w:type="dxa"/>
          </w:tcPr>
          <w:p w14:paraId="17F4E22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4BE8484C" w14:textId="77777777" w:rsidTr="007B19E2">
        <w:trPr>
          <w:trHeight w:val="284"/>
        </w:trPr>
        <w:tc>
          <w:tcPr>
            <w:tcW w:w="3420" w:type="dxa"/>
          </w:tcPr>
          <w:p w14:paraId="4159CCA2" w14:textId="77777777" w:rsidR="007B19E2" w:rsidRPr="00D34936" w:rsidRDefault="007B19E2" w:rsidP="007B19E2">
            <w:pPr>
              <w:spacing w:before="0"/>
              <w:rPr>
                <w:rFonts w:ascii="Cambria" w:hAnsi="Cambria" w:cs="Arial"/>
                <w:sz w:val="22"/>
              </w:rPr>
            </w:pPr>
            <w:r w:rsidRPr="00D34936">
              <w:rPr>
                <w:rFonts w:ascii="Cambria" w:hAnsi="Cambria" w:cs="Arial"/>
                <w:sz w:val="22"/>
              </w:rPr>
              <w:t>IBAN:</w:t>
            </w:r>
          </w:p>
        </w:tc>
        <w:tc>
          <w:tcPr>
            <w:tcW w:w="5580" w:type="dxa"/>
          </w:tcPr>
          <w:p w14:paraId="2D0C4CBA"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4D11B2A" w14:textId="77777777" w:rsidTr="007B19E2">
        <w:trPr>
          <w:trHeight w:val="284"/>
        </w:trPr>
        <w:tc>
          <w:tcPr>
            <w:tcW w:w="3420" w:type="dxa"/>
            <w:vAlign w:val="center"/>
          </w:tcPr>
          <w:p w14:paraId="292A6573" w14:textId="77777777" w:rsidR="007B19E2" w:rsidRPr="00D34936" w:rsidRDefault="007B19E2" w:rsidP="007B19E2">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Zhotoviteľ</w:t>
            </w:r>
            <w:r w:rsidRPr="00D34936">
              <w:rPr>
                <w:rFonts w:ascii="Cambria" w:hAnsi="Cambria" w:cs="Arial"/>
                <w:sz w:val="22"/>
              </w:rPr>
              <w:t>“)</w:t>
            </w:r>
          </w:p>
        </w:tc>
        <w:tc>
          <w:tcPr>
            <w:tcW w:w="5580" w:type="dxa"/>
            <w:vAlign w:val="center"/>
          </w:tcPr>
          <w:p w14:paraId="5A82BE73" w14:textId="77777777" w:rsidR="007B19E2" w:rsidRPr="00D34936" w:rsidRDefault="007B19E2" w:rsidP="007B19E2">
            <w:pPr>
              <w:spacing w:before="0"/>
              <w:rPr>
                <w:rFonts w:ascii="Cambria" w:hAnsi="Cambria" w:cs="Arial"/>
                <w:sz w:val="22"/>
              </w:rPr>
            </w:pPr>
          </w:p>
        </w:tc>
      </w:tr>
    </w:tbl>
    <w:p w14:paraId="450C0ED9" w14:textId="77777777" w:rsidR="007B19E2" w:rsidRPr="00D34936" w:rsidRDefault="007B19E2" w:rsidP="007B19E2">
      <w:pPr>
        <w:spacing w:before="360" w:after="360" w:line="240" w:lineRule="auto"/>
        <w:jc w:val="center"/>
        <w:rPr>
          <w:rFonts w:ascii="Cambria" w:hAnsi="Cambria" w:cs="Arial"/>
          <w:b/>
          <w:color w:val="000000"/>
          <w:sz w:val="22"/>
        </w:rPr>
      </w:pPr>
      <w:r w:rsidRPr="00D34936">
        <w:rPr>
          <w:rFonts w:ascii="Cambria" w:hAnsi="Cambria" w:cs="Arial"/>
          <w:b/>
          <w:color w:val="000000"/>
          <w:sz w:val="22"/>
        </w:rPr>
        <w:t>PREAMBULA</w:t>
      </w:r>
    </w:p>
    <w:p w14:paraId="5E95C31E" w14:textId="7B1AD4C8" w:rsidR="00822990" w:rsidRPr="00D34936" w:rsidRDefault="0069585F" w:rsidP="00733DF1">
      <w:pPr>
        <w:spacing w:before="360" w:after="360" w:line="240" w:lineRule="auto"/>
        <w:jc w:val="both"/>
        <w:rPr>
          <w:rFonts w:ascii="Cambria" w:hAnsi="Cambria" w:cs="Arial"/>
          <w:color w:val="000000"/>
          <w:sz w:val="22"/>
        </w:rPr>
      </w:pPr>
      <w:r w:rsidRPr="00D34936">
        <w:rPr>
          <w:rFonts w:ascii="Cambria" w:hAnsi="Cambria" w:cs="Arial"/>
          <w:color w:val="000000"/>
          <w:sz w:val="22"/>
        </w:rPr>
        <w:t>Keďže</w:t>
      </w:r>
      <w:r w:rsidR="00822990" w:rsidRPr="00D34936">
        <w:rPr>
          <w:rFonts w:ascii="Cambria" w:hAnsi="Cambria" w:cs="Arial"/>
          <w:color w:val="000000"/>
          <w:sz w:val="22"/>
        </w:rPr>
        <w:t>,</w:t>
      </w:r>
    </w:p>
    <w:p w14:paraId="66B32B69" w14:textId="6CE0540E" w:rsidR="005754FE" w:rsidRPr="00D34936" w:rsidRDefault="00920850" w:rsidP="00D47FC9">
      <w:pPr>
        <w:numPr>
          <w:ilvl w:val="0"/>
          <w:numId w:val="14"/>
        </w:numPr>
        <w:spacing w:before="0" w:after="120" w:line="240" w:lineRule="auto"/>
        <w:ind w:left="709" w:hanging="709"/>
        <w:jc w:val="both"/>
        <w:rPr>
          <w:rFonts w:ascii="Cambria" w:hAnsi="Cambria" w:cs="Arial"/>
          <w:color w:val="000000"/>
          <w:sz w:val="22"/>
        </w:rPr>
      </w:pPr>
      <w:bookmarkStart w:id="1" w:name="_Ref516039087"/>
      <w:bookmarkStart w:id="2" w:name="_Ref485111977"/>
      <w:r w:rsidRPr="00D34936">
        <w:rPr>
          <w:rFonts w:ascii="Cambria" w:hAnsi="Cambria" w:cs="Arial"/>
          <w:color w:val="000000"/>
          <w:sz w:val="22"/>
        </w:rPr>
        <w:t xml:space="preserve">Objednávateľ má v záujme </w:t>
      </w:r>
      <w:r w:rsidR="0013739A" w:rsidRPr="00D34936">
        <w:rPr>
          <w:rFonts w:ascii="Cambria" w:hAnsi="Cambria" w:cs="Arial"/>
          <w:sz w:val="22"/>
        </w:rPr>
        <w:t>vykonať</w:t>
      </w:r>
      <w:r w:rsidR="00CC4CC1" w:rsidRPr="00D34936">
        <w:rPr>
          <w:rFonts w:ascii="Cambria" w:hAnsi="Cambria" w:cs="Arial"/>
          <w:sz w:val="22"/>
        </w:rPr>
        <w:t xml:space="preserve"> rekonštrukciu </w:t>
      </w:r>
      <w:r w:rsidR="004106B7" w:rsidRPr="00D34936">
        <w:rPr>
          <w:rFonts w:ascii="Cambria" w:hAnsi="Cambria" w:cs="Arial"/>
          <w:sz w:val="22"/>
        </w:rPr>
        <w:t>verejného osvetlenia v meste Stupava</w:t>
      </w:r>
      <w:r w:rsidR="00CC4CC1" w:rsidRPr="00D34936">
        <w:rPr>
          <w:rFonts w:ascii="Cambria" w:hAnsi="Cambria" w:cs="Arial"/>
          <w:sz w:val="22"/>
        </w:rPr>
        <w:t xml:space="preserve">, ktorej cieľom je zlepšenie </w:t>
      </w:r>
      <w:r w:rsidR="0078004B" w:rsidRPr="00D34936">
        <w:rPr>
          <w:rFonts w:ascii="Cambria" w:hAnsi="Cambria" w:cs="Arial"/>
          <w:sz w:val="22"/>
        </w:rPr>
        <w:t xml:space="preserve">efektívnosti a technického stavu verejného </w:t>
      </w:r>
      <w:bookmarkStart w:id="3" w:name="_Hlk12180911"/>
      <w:r w:rsidR="00E13A4C" w:rsidRPr="00D34936">
        <w:rPr>
          <w:rFonts w:ascii="Cambria" w:hAnsi="Cambria" w:cs="Arial"/>
          <w:color w:val="000000"/>
          <w:sz w:val="22"/>
        </w:rPr>
        <w:t>(ďalej aj ako „</w:t>
      </w:r>
      <w:r w:rsidR="00E13A4C" w:rsidRPr="00D34936">
        <w:rPr>
          <w:rFonts w:ascii="Cambria" w:hAnsi="Cambria" w:cs="Arial"/>
          <w:b/>
          <w:color w:val="000000"/>
          <w:sz w:val="22"/>
        </w:rPr>
        <w:t>Projekt</w:t>
      </w:r>
      <w:r w:rsidR="00E13A4C" w:rsidRPr="00D34936">
        <w:rPr>
          <w:rFonts w:ascii="Cambria" w:hAnsi="Cambria" w:cs="Arial"/>
          <w:color w:val="000000"/>
          <w:sz w:val="22"/>
        </w:rPr>
        <w:t>“)</w:t>
      </w:r>
      <w:bookmarkEnd w:id="3"/>
      <w:r w:rsidR="00721886" w:rsidRPr="00D34936">
        <w:rPr>
          <w:rFonts w:ascii="Cambria" w:hAnsi="Cambria" w:cs="Arial"/>
          <w:color w:val="000000"/>
          <w:sz w:val="22"/>
        </w:rPr>
        <w:t>.</w:t>
      </w:r>
      <w:r w:rsidR="00721886" w:rsidRPr="00D34936">
        <w:rPr>
          <w:sz w:val="22"/>
        </w:rPr>
        <w:t xml:space="preserve"> </w:t>
      </w:r>
      <w:bookmarkEnd w:id="1"/>
    </w:p>
    <w:p w14:paraId="034D8062" w14:textId="55DC4880" w:rsidR="000E76EF"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bookmarkStart w:id="4" w:name="_Ref517341333"/>
      <w:r w:rsidRPr="00D34936">
        <w:rPr>
          <w:rFonts w:ascii="Cambria" w:hAnsi="Cambria" w:cs="Arial"/>
          <w:color w:val="000000"/>
          <w:sz w:val="22"/>
        </w:rPr>
        <w:lastRenderedPageBreak/>
        <w:t xml:space="preserve">Dňa </w:t>
      </w:r>
      <w:r w:rsidR="00897A43" w:rsidRPr="00D34936">
        <w:rPr>
          <w:rFonts w:ascii="Cambria" w:hAnsi="Cambria" w:cs="Arial"/>
          <w:i/>
          <w:sz w:val="22"/>
        </w:rPr>
        <w:t>[</w:t>
      </w:r>
      <w:r w:rsidR="0097738C" w:rsidRPr="00D34936">
        <w:rPr>
          <w:rFonts w:ascii="Cambria" w:hAnsi="Cambria" w:cs="Arial"/>
          <w:i/>
          <w:sz w:val="22"/>
          <w:highlight w:val="lightGray"/>
        </w:rPr>
        <w:t>bude doplnené pred podpisom zmluvy</w:t>
      </w:r>
      <w:r w:rsidR="00897A43" w:rsidRPr="00D34936">
        <w:rPr>
          <w:rFonts w:ascii="Cambria" w:hAnsi="Cambria" w:cs="Arial"/>
          <w:i/>
          <w:sz w:val="22"/>
        </w:rPr>
        <w:t>]</w:t>
      </w:r>
      <w:r w:rsidRPr="00D34936">
        <w:rPr>
          <w:rFonts w:ascii="Cambria" w:hAnsi="Cambria" w:cs="Arial"/>
          <w:color w:val="000000"/>
          <w:sz w:val="22"/>
        </w:rPr>
        <w:t xml:space="preserve"> </w:t>
      </w:r>
      <w:r w:rsidR="00643EB8" w:rsidRPr="00D34936">
        <w:rPr>
          <w:rFonts w:ascii="Cambria" w:hAnsi="Cambria" w:cs="Arial"/>
          <w:color w:val="000000"/>
          <w:sz w:val="22"/>
        </w:rPr>
        <w:t xml:space="preserve">bolo </w:t>
      </w:r>
      <w:r w:rsidRPr="00D34936">
        <w:rPr>
          <w:rFonts w:ascii="Cambria" w:hAnsi="Cambria" w:cs="Arial"/>
          <w:color w:val="000000"/>
          <w:sz w:val="22"/>
        </w:rPr>
        <w:t xml:space="preserve">zo strany Objednávateľa </w:t>
      </w:r>
      <w:r w:rsidR="00643EB8" w:rsidRPr="00D34936">
        <w:rPr>
          <w:rFonts w:ascii="Cambria" w:hAnsi="Cambria" w:cs="Arial"/>
          <w:color w:val="000000"/>
          <w:sz w:val="22"/>
        </w:rPr>
        <w:t>vyhlásené verejné obstarávanie</w:t>
      </w:r>
      <w:r w:rsidR="00FD216C" w:rsidRPr="00D34936">
        <w:rPr>
          <w:rFonts w:ascii="Cambria" w:hAnsi="Cambria" w:cs="Arial"/>
          <w:color w:val="000000"/>
          <w:sz w:val="22"/>
        </w:rPr>
        <w:t xml:space="preserve"> </w:t>
      </w:r>
      <w:r w:rsidR="009A4824" w:rsidRPr="00D34936">
        <w:rPr>
          <w:rFonts w:ascii="Cambria" w:hAnsi="Cambria" w:cs="Arial"/>
          <w:color w:val="000000"/>
          <w:sz w:val="22"/>
        </w:rPr>
        <w:t>podľa zákona  č. 343/2015 Z. z. o verejnom obstarávaní a o zmene a doplnení niektorých zákonov v platnom znení</w:t>
      </w:r>
      <w:r w:rsidR="009A4824" w:rsidRPr="00D34936" w:rsidDel="00FD216C">
        <w:rPr>
          <w:rFonts w:ascii="Cambria" w:hAnsi="Cambria" w:cs="Arial"/>
          <w:color w:val="000000"/>
          <w:sz w:val="22"/>
        </w:rPr>
        <w:t xml:space="preserve"> </w:t>
      </w:r>
      <w:r w:rsidR="009A4824" w:rsidRPr="00D34936">
        <w:rPr>
          <w:rFonts w:ascii="Cambria" w:hAnsi="Cambria" w:cs="Arial"/>
          <w:color w:val="000000"/>
          <w:sz w:val="22"/>
        </w:rPr>
        <w:t>na obstaranie</w:t>
      </w:r>
      <w:r w:rsidR="00FD216C" w:rsidRPr="00D34936">
        <w:rPr>
          <w:rFonts w:ascii="Cambria" w:hAnsi="Cambria" w:cs="Arial"/>
          <w:color w:val="000000"/>
          <w:sz w:val="22"/>
        </w:rPr>
        <w:t xml:space="preserve"> zákazky </w:t>
      </w:r>
      <w:r w:rsidR="00BA721F" w:rsidRPr="00D34936">
        <w:rPr>
          <w:rFonts w:ascii="Cambria" w:hAnsi="Cambria" w:cs="Arial"/>
          <w:color w:val="000000"/>
          <w:sz w:val="22"/>
        </w:rPr>
        <w:t>„</w:t>
      </w:r>
      <w:r w:rsidR="0078004B" w:rsidRPr="00D34936">
        <w:rPr>
          <w:rFonts w:ascii="Cambria" w:hAnsi="Cambria" w:cs="Arial"/>
          <w:sz w:val="22"/>
        </w:rPr>
        <w:t>Modernizácia verejného osvetlenia mesta Stupava s využitím garantovanej energetickej služby</w:t>
      </w:r>
      <w:r w:rsidR="00BA721F" w:rsidRPr="00D34936">
        <w:rPr>
          <w:rFonts w:ascii="Cambria" w:hAnsi="Cambria" w:cs="Arial"/>
          <w:i/>
          <w:color w:val="000000"/>
          <w:sz w:val="22"/>
        </w:rPr>
        <w:t>“</w:t>
      </w:r>
      <w:r w:rsidR="00BA721F" w:rsidRPr="00D34936">
        <w:rPr>
          <w:rFonts w:ascii="Cambria" w:hAnsi="Cambria" w:cs="Arial"/>
          <w:color w:val="000000"/>
          <w:sz w:val="22"/>
        </w:rPr>
        <w:t xml:space="preserve">, </w:t>
      </w:r>
      <w:bookmarkEnd w:id="2"/>
      <w:bookmarkEnd w:id="4"/>
      <w:r w:rsidR="000E76EF" w:rsidRPr="00D34936">
        <w:rPr>
          <w:rFonts w:ascii="Cambria" w:hAnsi="Cambria" w:cs="Arial"/>
          <w:color w:val="000000"/>
          <w:sz w:val="22"/>
        </w:rPr>
        <w:t xml:space="preserve">ktorej oznámenie bolo uverejnené vo Vestníku verejného obstarávania č.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pod označením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(ďalej aj ako „</w:t>
      </w:r>
      <w:r w:rsidR="000E76EF" w:rsidRPr="00D34936">
        <w:rPr>
          <w:rFonts w:ascii="Cambria" w:hAnsi="Cambria" w:cs="Arial"/>
          <w:b/>
          <w:color w:val="000000"/>
          <w:sz w:val="22"/>
        </w:rPr>
        <w:t>Súťaž</w:t>
      </w:r>
      <w:r w:rsidR="000E76EF" w:rsidRPr="00D34936">
        <w:rPr>
          <w:rFonts w:ascii="Cambria" w:hAnsi="Cambria" w:cs="Arial"/>
          <w:color w:val="000000"/>
          <w:sz w:val="22"/>
        </w:rPr>
        <w:t>“);</w:t>
      </w:r>
    </w:p>
    <w:p w14:paraId="35821F70" w14:textId="5D7C2854" w:rsidR="00307AD7" w:rsidRPr="00D34936" w:rsidRDefault="00307AD7" w:rsidP="00307AD7">
      <w:pPr>
        <w:numPr>
          <w:ilvl w:val="0"/>
          <w:numId w:val="14"/>
        </w:numPr>
        <w:spacing w:before="0" w:after="120" w:line="240" w:lineRule="auto"/>
        <w:ind w:left="709" w:hanging="709"/>
        <w:jc w:val="both"/>
        <w:rPr>
          <w:rFonts w:ascii="Cambria" w:hAnsi="Cambria" w:cs="Arial"/>
          <w:color w:val="000000"/>
          <w:sz w:val="22"/>
        </w:rPr>
      </w:pPr>
      <w:bookmarkStart w:id="5" w:name="_Ref516059699"/>
      <w:r w:rsidRPr="00D34936">
        <w:rPr>
          <w:rFonts w:ascii="Cambria" w:hAnsi="Cambria" w:cs="Arial"/>
          <w:color w:val="000000"/>
          <w:sz w:val="22"/>
        </w:rPr>
        <w:t xml:space="preserve">Za účelom vykonania Projektu v rámci Súťaže Objednávateľ </w:t>
      </w:r>
      <w:r w:rsidR="00BE37DE" w:rsidRPr="00D34936">
        <w:rPr>
          <w:rFonts w:ascii="Cambria" w:hAnsi="Cambria" w:cs="Arial"/>
          <w:color w:val="000000"/>
          <w:sz w:val="22"/>
        </w:rPr>
        <w:t xml:space="preserve">časť Projektu zadal na základe Zhotoviteľovi na základe samostatnej Zmluvy o energetickej efektívnosti pre verejný sektor. </w:t>
      </w:r>
      <w:r w:rsidR="00CD2D64" w:rsidRPr="00D34936">
        <w:rPr>
          <w:rFonts w:ascii="Cambria" w:hAnsi="Cambria" w:cs="Arial"/>
          <w:color w:val="000000"/>
          <w:sz w:val="22"/>
        </w:rPr>
        <w:t>Na tú časť Projektu, ktorú podľa zákona č. 321/2014 Z. z. o energetickej efektívnosti v znení neskorších predpisov</w:t>
      </w:r>
      <w:r w:rsidR="00634610" w:rsidRPr="00D34936">
        <w:rPr>
          <w:rFonts w:ascii="Cambria" w:hAnsi="Cambria" w:cs="Arial"/>
          <w:color w:val="000000"/>
          <w:sz w:val="22"/>
        </w:rPr>
        <w:t xml:space="preserve"> nie je možné uhradiť z budúcich úspor nákladov na energie, Objednávateľ</w:t>
      </w:r>
      <w:r w:rsidR="00CD2D64" w:rsidRPr="00D34936">
        <w:rPr>
          <w:rFonts w:ascii="Cambria" w:hAnsi="Cambria" w:cs="Arial"/>
          <w:color w:val="000000"/>
          <w:sz w:val="22"/>
        </w:rPr>
        <w:t xml:space="preserve"> </w:t>
      </w:r>
      <w:r w:rsidRPr="00D34936">
        <w:rPr>
          <w:rFonts w:ascii="Cambria" w:hAnsi="Cambria" w:cs="Arial"/>
          <w:color w:val="000000"/>
          <w:sz w:val="22"/>
        </w:rPr>
        <w:t>vyčlenil zo svojho rozpočtu náklady a túto časť Projektu bude financovať z vlastných finančných prostriedkov;</w:t>
      </w:r>
      <w:bookmarkEnd w:id="5"/>
      <w:r w:rsidR="0069585F" w:rsidRPr="00D34936">
        <w:rPr>
          <w:rFonts w:ascii="Cambria" w:hAnsi="Cambria" w:cs="Arial"/>
          <w:color w:val="000000"/>
          <w:sz w:val="22"/>
        </w:rPr>
        <w:t xml:space="preserve"> a keďže</w:t>
      </w:r>
    </w:p>
    <w:p w14:paraId="2A5AABC4" w14:textId="4F42D31E" w:rsidR="00A52409"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r w:rsidRPr="00D34936">
        <w:rPr>
          <w:rFonts w:ascii="Cambria" w:hAnsi="Cambria" w:cs="Arial"/>
          <w:color w:val="000000"/>
          <w:sz w:val="22"/>
        </w:rPr>
        <w:t xml:space="preserve">Ponuka Zhotoviteľa predložená </w:t>
      </w:r>
      <w:r w:rsidR="00536D8D" w:rsidRPr="00D34936">
        <w:rPr>
          <w:rFonts w:ascii="Cambria" w:hAnsi="Cambria" w:cs="Arial"/>
          <w:color w:val="000000"/>
          <w:sz w:val="22"/>
        </w:rPr>
        <w:t>do Súťaže</w:t>
      </w:r>
      <w:r w:rsidRPr="00D34936">
        <w:rPr>
          <w:rFonts w:ascii="Cambria" w:hAnsi="Cambria" w:cs="Arial"/>
          <w:color w:val="000000"/>
          <w:sz w:val="22"/>
        </w:rPr>
        <w:t xml:space="preserve"> bola na základe kritérií </w:t>
      </w:r>
      <w:r w:rsidR="00536D8D" w:rsidRPr="00D34936">
        <w:rPr>
          <w:rFonts w:ascii="Cambria" w:hAnsi="Cambria" w:cs="Arial"/>
          <w:color w:val="000000"/>
          <w:sz w:val="22"/>
        </w:rPr>
        <w:t>S</w:t>
      </w:r>
      <w:r w:rsidRPr="00D34936">
        <w:rPr>
          <w:rFonts w:ascii="Cambria" w:hAnsi="Cambria" w:cs="Arial"/>
          <w:color w:val="000000"/>
          <w:sz w:val="22"/>
        </w:rPr>
        <w:t>úťaže vyhodnotená ako úspešná a Objednávateľ túto Ponuku Zhotoviteľa prijal;</w:t>
      </w:r>
    </w:p>
    <w:p w14:paraId="0167B0E9" w14:textId="7DEB97A4" w:rsidR="00A52409" w:rsidRPr="00D34936" w:rsidRDefault="006D3205" w:rsidP="00733DF1">
      <w:pPr>
        <w:pStyle w:val="ListParagraph"/>
        <w:spacing w:after="120"/>
        <w:ind w:left="0"/>
        <w:jc w:val="both"/>
        <w:rPr>
          <w:rFonts w:ascii="Cambria" w:hAnsi="Cambria" w:cs="Arial"/>
          <w:sz w:val="22"/>
          <w:szCs w:val="22"/>
        </w:rPr>
      </w:pPr>
      <w:r w:rsidRPr="00D34936">
        <w:rPr>
          <w:rFonts w:ascii="Cambria" w:hAnsi="Cambria" w:cs="Arial"/>
          <w:color w:val="000000"/>
          <w:sz w:val="22"/>
          <w:szCs w:val="22"/>
        </w:rPr>
        <w:t>tak</w:t>
      </w:r>
      <w:r w:rsidR="00A52409" w:rsidRPr="00D34936">
        <w:rPr>
          <w:rFonts w:ascii="Cambria" w:hAnsi="Cambria" w:cs="Arial"/>
          <w:sz w:val="22"/>
          <w:szCs w:val="22"/>
        </w:rPr>
        <w:t xml:space="preserve"> sa Zmluvné strany dohodli a uzatvárajú túto Zmluvu v nasledovnom znení:</w:t>
      </w:r>
      <w:r w:rsidR="00FD3D51" w:rsidRPr="00D34936">
        <w:rPr>
          <w:rFonts w:ascii="Cambria" w:hAnsi="Cambria" w:cs="Arial"/>
          <w:sz w:val="22"/>
          <w:szCs w:val="22"/>
        </w:rPr>
        <w:t xml:space="preserve">   </w:t>
      </w:r>
    </w:p>
    <w:p w14:paraId="01FA7EB0" w14:textId="77777777" w:rsidR="00A52409" w:rsidRPr="00D34936" w:rsidRDefault="00A52409" w:rsidP="00733DF1">
      <w:pPr>
        <w:pStyle w:val="ListParagraph"/>
        <w:spacing w:after="120"/>
        <w:ind w:left="0"/>
        <w:jc w:val="both"/>
        <w:rPr>
          <w:rFonts w:ascii="Cambria" w:hAnsi="Cambria" w:cs="Arial"/>
          <w:sz w:val="22"/>
          <w:szCs w:val="22"/>
        </w:rPr>
      </w:pPr>
    </w:p>
    <w:p w14:paraId="01DAE794" w14:textId="77777777"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ÚVODNÉ USTANOVENIA</w:t>
      </w:r>
    </w:p>
    <w:p w14:paraId="45F2DC3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Definície</w:t>
      </w:r>
    </w:p>
    <w:p w14:paraId="10F7D598" w14:textId="77777777" w:rsidR="00A52409" w:rsidRPr="00D34936" w:rsidRDefault="00A52409" w:rsidP="00733DF1">
      <w:pPr>
        <w:pStyle w:val="ListParagraph"/>
        <w:spacing w:after="120"/>
        <w:ind w:left="709"/>
        <w:contextualSpacing w:val="0"/>
        <w:jc w:val="both"/>
        <w:rPr>
          <w:rFonts w:ascii="Cambria" w:hAnsi="Cambria" w:cs="Arial"/>
          <w:sz w:val="22"/>
          <w:szCs w:val="22"/>
        </w:rPr>
      </w:pPr>
      <w:r w:rsidRPr="00D34936">
        <w:rPr>
          <w:rFonts w:ascii="Cambria" w:hAnsi="Cambria" w:cs="Arial"/>
          <w:sz w:val="22"/>
          <w:szCs w:val="22"/>
        </w:rPr>
        <w:t>V tejto Zmluve budú mať nasledovné výrazy a slová napísané s veľkým začiatočným písmenom nižšie uvedený význam:</w:t>
      </w:r>
    </w:p>
    <w:p w14:paraId="7824CE32" w14:textId="1BBE5FB7" w:rsidR="008044D5" w:rsidRPr="00D34936" w:rsidRDefault="008044D5" w:rsidP="00733DF1">
      <w:pPr>
        <w:pStyle w:val="ListParagraph"/>
        <w:spacing w:after="120"/>
        <w:ind w:left="709"/>
        <w:contextualSpacing w:val="0"/>
        <w:jc w:val="both"/>
        <w:rPr>
          <w:rFonts w:ascii="Cambria" w:hAnsi="Cambria" w:cs="Arial"/>
          <w:bCs/>
          <w:iCs/>
          <w:sz w:val="22"/>
          <w:szCs w:val="22"/>
        </w:rPr>
      </w:pPr>
      <w:r w:rsidRPr="00D34936">
        <w:rPr>
          <w:rFonts w:ascii="Cambria" w:hAnsi="Cambria" w:cs="Arial"/>
          <w:b/>
          <w:sz w:val="22"/>
          <w:szCs w:val="22"/>
        </w:rPr>
        <w:t>„Autorský zákon“</w:t>
      </w:r>
      <w:r w:rsidRPr="00D34936">
        <w:rPr>
          <w:rFonts w:ascii="Cambria" w:hAnsi="Cambria" w:cs="Arial"/>
          <w:sz w:val="22"/>
          <w:szCs w:val="22"/>
        </w:rPr>
        <w:t xml:space="preserve"> znamená zákon č</w:t>
      </w:r>
      <w:r w:rsidRPr="00D34936">
        <w:rPr>
          <w:rFonts w:ascii="Cambria" w:hAnsi="Cambria" w:cs="Arial"/>
          <w:bCs/>
          <w:iCs/>
          <w:sz w:val="22"/>
          <w:szCs w:val="22"/>
        </w:rPr>
        <w:t xml:space="preserve">. 185/2015 Z. z. Autorský zákon v znení neskorších predpisov. </w:t>
      </w:r>
    </w:p>
    <w:p w14:paraId="62BC4713" w14:textId="1FCAB24A" w:rsidR="00FF78C9" w:rsidRPr="00D34936" w:rsidRDefault="008044D5" w:rsidP="00FF78C9">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„Dielo“</w:t>
      </w:r>
      <w:r w:rsidRPr="00D34936">
        <w:rPr>
          <w:rFonts w:ascii="Cambria" w:hAnsi="Cambria"/>
          <w:sz w:val="22"/>
          <w:szCs w:val="22"/>
        </w:rPr>
        <w:t xml:space="preserve"> </w:t>
      </w:r>
      <w:r w:rsidR="00CB38D9" w:rsidRPr="00D34936">
        <w:rPr>
          <w:rFonts w:ascii="Cambria" w:hAnsi="Cambria" w:cs="Arial"/>
          <w:sz w:val="22"/>
          <w:szCs w:val="22"/>
        </w:rPr>
        <w:t xml:space="preserve">znamená vykonanie všetkých opatrení </w:t>
      </w:r>
      <w:r w:rsidR="00743F7D" w:rsidRPr="00D34936">
        <w:rPr>
          <w:rFonts w:ascii="Cambria" w:hAnsi="Cambria" w:cs="Arial"/>
          <w:sz w:val="22"/>
          <w:szCs w:val="22"/>
        </w:rPr>
        <w:t xml:space="preserve">v rámci </w:t>
      </w:r>
      <w:r w:rsidR="006A2D6C" w:rsidRPr="00D34936">
        <w:rPr>
          <w:rFonts w:ascii="Cambria" w:hAnsi="Cambria" w:cs="Arial"/>
          <w:sz w:val="22"/>
          <w:szCs w:val="22"/>
        </w:rPr>
        <w:t>verejného osvetlenia</w:t>
      </w:r>
      <w:r w:rsidR="00CB38D9" w:rsidRPr="00D34936">
        <w:rPr>
          <w:rFonts w:ascii="Cambria" w:hAnsi="Cambria"/>
          <w:sz w:val="22"/>
          <w:szCs w:val="22"/>
        </w:rPr>
        <w:t>,</w:t>
      </w:r>
      <w:r w:rsidR="00E30284" w:rsidRPr="00D34936">
        <w:rPr>
          <w:rFonts w:ascii="Cambria" w:hAnsi="Cambria"/>
          <w:sz w:val="22"/>
          <w:szCs w:val="22"/>
        </w:rPr>
        <w:t xml:space="preserve"> </w:t>
      </w:r>
      <w:r w:rsidRPr="00D34936">
        <w:rPr>
          <w:rFonts w:ascii="Cambria" w:hAnsi="Cambria"/>
          <w:sz w:val="22"/>
          <w:szCs w:val="22"/>
        </w:rPr>
        <w:t>ako sú opísané v</w:t>
      </w:r>
      <w:r w:rsidRPr="00D34936">
        <w:rPr>
          <w:rFonts w:ascii="Cambria" w:hAnsi="Cambria" w:cs="Calibri"/>
          <w:sz w:val="22"/>
          <w:szCs w:val="22"/>
        </w:rPr>
        <w:t>  </w:t>
      </w:r>
      <w:r w:rsidRPr="00D34936">
        <w:rPr>
          <w:rFonts w:ascii="Cambria" w:hAnsi="Cambria" w:cs="Proba Pro"/>
          <w:sz w:val="22"/>
          <w:szCs w:val="22"/>
        </w:rPr>
        <w:t>Š</w:t>
      </w:r>
      <w:r w:rsidRPr="00D34936">
        <w:rPr>
          <w:rFonts w:ascii="Cambria" w:hAnsi="Cambria"/>
          <w:sz w:val="22"/>
          <w:szCs w:val="22"/>
        </w:rPr>
        <w:t>pecifik</w:t>
      </w:r>
      <w:r w:rsidRPr="00D34936">
        <w:rPr>
          <w:rFonts w:ascii="Cambria" w:hAnsi="Cambria" w:cs="Proba Pro"/>
          <w:sz w:val="22"/>
          <w:szCs w:val="22"/>
        </w:rPr>
        <w:t>á</w:t>
      </w:r>
      <w:r w:rsidRPr="00D34936">
        <w:rPr>
          <w:rFonts w:ascii="Cambria" w:hAnsi="Cambria"/>
          <w:sz w:val="22"/>
          <w:szCs w:val="22"/>
        </w:rPr>
        <w:t>ci</w:t>
      </w:r>
      <w:r w:rsidRPr="00D34936">
        <w:rPr>
          <w:rFonts w:ascii="Cambria" w:hAnsi="Cambria" w:cs="Proba Pro"/>
          <w:sz w:val="22"/>
          <w:szCs w:val="22"/>
        </w:rPr>
        <w:t>i</w:t>
      </w:r>
      <w:r w:rsidRPr="00D34936">
        <w:rPr>
          <w:rFonts w:ascii="Cambria" w:hAnsi="Cambria"/>
          <w:sz w:val="22"/>
          <w:szCs w:val="22"/>
        </w:rPr>
        <w:t xml:space="preserve"> predmetu z</w:t>
      </w:r>
      <w:r w:rsidRPr="00D34936">
        <w:rPr>
          <w:rFonts w:ascii="Cambria" w:hAnsi="Cambria" w:cs="Proba Pro"/>
          <w:sz w:val="22"/>
          <w:szCs w:val="22"/>
        </w:rPr>
        <w:t>á</w:t>
      </w:r>
      <w:r w:rsidRPr="00D34936">
        <w:rPr>
          <w:rFonts w:ascii="Cambria" w:hAnsi="Cambria"/>
          <w:sz w:val="22"/>
          <w:szCs w:val="22"/>
        </w:rPr>
        <w:t>kazky a Návrhu Zhotoviteľa, a ktor</w:t>
      </w:r>
      <w:r w:rsidRPr="00D34936">
        <w:rPr>
          <w:rFonts w:ascii="Cambria" w:hAnsi="Cambria" w:cs="Proba Pro"/>
          <w:sz w:val="22"/>
          <w:szCs w:val="22"/>
        </w:rPr>
        <w:t>é</w:t>
      </w:r>
      <w:r w:rsidRPr="00D34936">
        <w:rPr>
          <w:rFonts w:ascii="Cambria" w:hAnsi="Cambria"/>
          <w:sz w:val="22"/>
          <w:szCs w:val="22"/>
        </w:rPr>
        <w:t xml:space="preserve"> majú by</w:t>
      </w:r>
      <w:r w:rsidRPr="00D34936">
        <w:rPr>
          <w:rFonts w:ascii="Cambria" w:hAnsi="Cambria" w:cs="Proba Pro"/>
          <w:sz w:val="22"/>
          <w:szCs w:val="22"/>
        </w:rPr>
        <w:t>ť</w:t>
      </w:r>
      <w:r w:rsidRPr="00D34936">
        <w:rPr>
          <w:rFonts w:ascii="Cambria" w:hAnsi="Cambria"/>
          <w:sz w:val="22"/>
          <w:szCs w:val="22"/>
        </w:rPr>
        <w:t xml:space="preserve"> Zhotoviteľom v</w:t>
      </w:r>
      <w:r w:rsidRPr="00D34936">
        <w:rPr>
          <w:rFonts w:ascii="Cambria" w:hAnsi="Cambria" w:cs="Calibri"/>
          <w:sz w:val="22"/>
          <w:szCs w:val="22"/>
        </w:rPr>
        <w:t> </w:t>
      </w:r>
      <w:r w:rsidRPr="00D34936">
        <w:rPr>
          <w:rFonts w:ascii="Cambria" w:hAnsi="Cambria"/>
          <w:sz w:val="22"/>
          <w:szCs w:val="22"/>
        </w:rPr>
        <w:t>s</w:t>
      </w:r>
      <w:r w:rsidRPr="00D34936">
        <w:rPr>
          <w:rFonts w:ascii="Cambria" w:hAnsi="Cambria" w:cs="Proba Pro"/>
          <w:sz w:val="22"/>
          <w:szCs w:val="22"/>
        </w:rPr>
        <w:t>ú</w:t>
      </w:r>
      <w:r w:rsidRPr="00D34936">
        <w:rPr>
          <w:rFonts w:ascii="Cambria" w:hAnsi="Cambria"/>
          <w:sz w:val="22"/>
          <w:szCs w:val="22"/>
        </w:rPr>
        <w:t>lade s</w:t>
      </w:r>
      <w:r w:rsidRPr="00D34936">
        <w:rPr>
          <w:rFonts w:ascii="Cambria" w:hAnsi="Cambria" w:cs="Calibri"/>
          <w:sz w:val="22"/>
          <w:szCs w:val="22"/>
        </w:rPr>
        <w:t> </w:t>
      </w:r>
      <w:r w:rsidRPr="00D34936">
        <w:rPr>
          <w:rFonts w:ascii="Cambria" w:hAnsi="Cambria"/>
          <w:sz w:val="22"/>
          <w:szCs w:val="22"/>
        </w:rPr>
        <w:t>Ponukou Zhotovite</w:t>
      </w:r>
      <w:r w:rsidRPr="00D34936">
        <w:rPr>
          <w:rFonts w:ascii="Cambria" w:hAnsi="Cambria" w:cs="Proba Pro"/>
          <w:sz w:val="22"/>
          <w:szCs w:val="22"/>
        </w:rPr>
        <w:t>ľ</w:t>
      </w:r>
      <w:r w:rsidRPr="00D34936">
        <w:rPr>
          <w:rFonts w:ascii="Cambria" w:hAnsi="Cambria"/>
          <w:sz w:val="22"/>
          <w:szCs w:val="22"/>
        </w:rPr>
        <w:t>a a vypracovanou Dokumentáciou Zhotoviteľa vyhotovené, dodané a sprevádzkované podľa tejto Zmluvy.</w:t>
      </w:r>
      <w:r w:rsidRPr="00D34936">
        <w:rPr>
          <w:rFonts w:ascii="Cambria" w:hAnsi="Cambria" w:cs="Arial"/>
          <w:sz w:val="22"/>
          <w:szCs w:val="22"/>
        </w:rPr>
        <w:t xml:space="preserve"> </w:t>
      </w:r>
    </w:p>
    <w:p w14:paraId="14198440" w14:textId="15AFA89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„Dokumentácia Zhotoviteľa“</w:t>
      </w:r>
      <w:r w:rsidRPr="00D34936">
        <w:rPr>
          <w:rFonts w:ascii="Cambria" w:hAnsi="Cambria" w:cs="Arial"/>
          <w:sz w:val="22"/>
          <w:szCs w:val="22"/>
        </w:rPr>
        <w:t xml:space="preserve"> alebo jednotlivo </w:t>
      </w:r>
      <w:r w:rsidRPr="00D34936">
        <w:rPr>
          <w:rFonts w:ascii="Cambria" w:hAnsi="Cambria" w:cs="Arial"/>
          <w:b/>
          <w:sz w:val="22"/>
          <w:szCs w:val="22"/>
        </w:rPr>
        <w:t>„Dokument Zhotoviteľa“</w:t>
      </w:r>
      <w:r w:rsidRPr="00D34936">
        <w:rPr>
          <w:rFonts w:ascii="Cambria" w:hAnsi="Cambria" w:cs="Arial"/>
          <w:sz w:val="22"/>
          <w:szCs w:val="22"/>
        </w:rPr>
        <w:t xml:space="preserve"> znamená všetky výpočty, výkresy, príručky, projektové dokumentácie, modely, počítačové programy (software) a akékoľvek iné dokumenty, ktoré </w:t>
      </w:r>
      <w:r w:rsidR="004F6473" w:rsidRPr="00D34936">
        <w:rPr>
          <w:rFonts w:ascii="Cambria" w:hAnsi="Cambria" w:cs="Arial"/>
          <w:sz w:val="22"/>
          <w:szCs w:val="22"/>
        </w:rPr>
        <w:t>bude potrebné vypracovať pre realizáciu Diela a plnenie tejto Zmluvy nad rámec projektovej dokumentácie poskytnutej Objednávateľom v rámci Prílohy č. 1 tejto Zmluvy</w:t>
      </w:r>
      <w:r w:rsidR="00E23A0A" w:rsidRPr="00D34936">
        <w:rPr>
          <w:rFonts w:ascii="Cambria" w:hAnsi="Cambria" w:cs="Arial"/>
          <w:sz w:val="22"/>
          <w:szCs w:val="22"/>
        </w:rPr>
        <w:t xml:space="preserve">. </w:t>
      </w:r>
    </w:p>
    <w:p w14:paraId="5F326F47" w14:textId="74B7A58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„Harmonogram plnenia“</w:t>
      </w:r>
      <w:r w:rsidRPr="00D34936">
        <w:rPr>
          <w:rFonts w:ascii="Cambria" w:hAnsi="Cambria" w:cs="Arial"/>
          <w:sz w:val="22"/>
          <w:szCs w:val="22"/>
        </w:rPr>
        <w:t xml:space="preserve"> </w:t>
      </w:r>
      <w:r w:rsidRPr="00D34936">
        <w:rPr>
          <w:rFonts w:ascii="Cambria" w:hAnsi="Cambria"/>
          <w:sz w:val="22"/>
          <w:szCs w:val="22"/>
        </w:rPr>
        <w:t xml:space="preserve">znamená harmonogram prác </w:t>
      </w:r>
      <w:r w:rsidR="00867797" w:rsidRPr="00D34936">
        <w:rPr>
          <w:rFonts w:ascii="Cambria" w:hAnsi="Cambria"/>
          <w:sz w:val="22"/>
          <w:szCs w:val="22"/>
        </w:rPr>
        <w:t>podľa Ponuky Zhotoviteľa</w:t>
      </w:r>
      <w:r w:rsidR="00EE3AD9" w:rsidRPr="00D34936">
        <w:rPr>
          <w:rFonts w:ascii="Cambria" w:hAnsi="Cambria"/>
          <w:sz w:val="22"/>
          <w:szCs w:val="22"/>
        </w:rPr>
        <w:t xml:space="preserve"> v znení prípadných úprav podľa tejto Zmluvy </w:t>
      </w:r>
      <w:r w:rsidRPr="00D34936">
        <w:rPr>
          <w:rFonts w:ascii="Cambria" w:hAnsi="Cambria"/>
          <w:sz w:val="22"/>
          <w:szCs w:val="22"/>
        </w:rPr>
        <w:t>.</w:t>
      </w:r>
      <w:r w:rsidRPr="00D34936">
        <w:rPr>
          <w:rFonts w:ascii="Cambria" w:hAnsi="Cambria" w:cs="Arial"/>
          <w:sz w:val="22"/>
          <w:szCs w:val="22"/>
        </w:rPr>
        <w:t xml:space="preserve"> </w:t>
      </w:r>
    </w:p>
    <w:p w14:paraId="2CE3EF21" w14:textId="5492723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„Lehota vykonania Diela“</w:t>
      </w:r>
      <w:r w:rsidRPr="00D34936">
        <w:rPr>
          <w:rFonts w:ascii="Cambria" w:hAnsi="Cambria" w:cs="Arial"/>
          <w:sz w:val="22"/>
          <w:szCs w:val="22"/>
        </w:rPr>
        <w:t xml:space="preserve"> znamená  lehotu na vykonanie Diela</w:t>
      </w:r>
      <w:r w:rsidR="00623CFD" w:rsidRPr="00D34936">
        <w:rPr>
          <w:rFonts w:ascii="Cambria" w:hAnsi="Cambria" w:cs="Arial"/>
          <w:sz w:val="22"/>
          <w:szCs w:val="22"/>
        </w:rPr>
        <w:t xml:space="preserve"> </w:t>
      </w:r>
      <w:r w:rsidR="00022F3A" w:rsidRPr="00D34936">
        <w:rPr>
          <w:rFonts w:ascii="Cambria" w:hAnsi="Cambria" w:cs="Arial"/>
          <w:sz w:val="22"/>
          <w:szCs w:val="22"/>
        </w:rPr>
        <w:t xml:space="preserve">podľa bodu </w:t>
      </w:r>
      <w:r w:rsidR="00022F3A" w:rsidRPr="00D34936">
        <w:rPr>
          <w:rFonts w:ascii="Cambria" w:hAnsi="Cambria" w:cs="Arial"/>
          <w:sz w:val="22"/>
          <w:szCs w:val="22"/>
        </w:rPr>
        <w:fldChar w:fldCharType="begin"/>
      </w:r>
      <w:r w:rsidR="00022F3A" w:rsidRPr="00D34936">
        <w:rPr>
          <w:rFonts w:ascii="Cambria" w:hAnsi="Cambria" w:cs="Arial"/>
          <w:sz w:val="22"/>
          <w:szCs w:val="22"/>
        </w:rPr>
        <w:instrText xml:space="preserve"> REF _Ref95323987 \r \h </w:instrText>
      </w:r>
      <w:r w:rsidR="00022F3A" w:rsidRPr="00D34936">
        <w:rPr>
          <w:rFonts w:ascii="Cambria" w:hAnsi="Cambria" w:cs="Arial"/>
          <w:sz w:val="22"/>
          <w:szCs w:val="22"/>
        </w:rPr>
      </w:r>
      <w:r w:rsidR="00022F3A" w:rsidRPr="00D34936">
        <w:rPr>
          <w:rFonts w:ascii="Cambria" w:hAnsi="Cambria" w:cs="Arial"/>
          <w:sz w:val="22"/>
          <w:szCs w:val="22"/>
        </w:rPr>
        <w:fldChar w:fldCharType="separate"/>
      </w:r>
      <w:r w:rsidR="00180B8B">
        <w:rPr>
          <w:rFonts w:ascii="Cambria" w:hAnsi="Cambria" w:cs="Arial"/>
          <w:sz w:val="22"/>
          <w:szCs w:val="22"/>
        </w:rPr>
        <w:t>3.4.3</w:t>
      </w:r>
      <w:r w:rsidR="00022F3A" w:rsidRPr="00D34936">
        <w:rPr>
          <w:rFonts w:ascii="Cambria" w:hAnsi="Cambria" w:cs="Arial"/>
          <w:sz w:val="22"/>
          <w:szCs w:val="22"/>
        </w:rPr>
        <w:fldChar w:fldCharType="end"/>
      </w:r>
      <w:r w:rsidR="00251293" w:rsidRPr="00D34936">
        <w:rPr>
          <w:rFonts w:ascii="Cambria" w:hAnsi="Cambria" w:cs="Arial"/>
          <w:sz w:val="22"/>
          <w:szCs w:val="22"/>
        </w:rPr>
        <w:t xml:space="preserve"> tejto Zmluvy</w:t>
      </w:r>
      <w:r w:rsidRPr="00D34936">
        <w:rPr>
          <w:rFonts w:ascii="Cambria" w:hAnsi="Cambria" w:cs="Arial"/>
          <w:sz w:val="22"/>
          <w:szCs w:val="22"/>
        </w:rPr>
        <w:t>.</w:t>
      </w:r>
    </w:p>
    <w:p w14:paraId="6A8B4F91" w14:textId="3B21DFF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„Návrh Zhotoviteľa“ </w:t>
      </w:r>
      <w:r w:rsidRPr="00D34936">
        <w:rPr>
          <w:rFonts w:ascii="Cambria" w:hAnsi="Cambria" w:cs="Arial"/>
          <w:sz w:val="22"/>
          <w:szCs w:val="22"/>
        </w:rPr>
        <w:t xml:space="preserve">znamená návrh technického riešenia rekonštrukcie </w:t>
      </w:r>
      <w:r w:rsidR="006A2D6C" w:rsidRPr="00D34936">
        <w:rPr>
          <w:rFonts w:ascii="Cambria" w:hAnsi="Cambria" w:cs="Arial"/>
          <w:sz w:val="22"/>
          <w:szCs w:val="22"/>
        </w:rPr>
        <w:t>verejn</w:t>
      </w:r>
      <w:r w:rsidR="00820BDB" w:rsidRPr="00D34936">
        <w:rPr>
          <w:rFonts w:ascii="Cambria" w:hAnsi="Cambria" w:cs="Arial"/>
          <w:sz w:val="22"/>
          <w:szCs w:val="22"/>
        </w:rPr>
        <w:t>é</w:t>
      </w:r>
      <w:r w:rsidR="006A2D6C" w:rsidRPr="00D34936">
        <w:rPr>
          <w:rFonts w:ascii="Cambria" w:hAnsi="Cambria" w:cs="Arial"/>
          <w:sz w:val="22"/>
          <w:szCs w:val="22"/>
        </w:rPr>
        <w:t>ho osvetlenia</w:t>
      </w:r>
      <w:r w:rsidRPr="00D34936">
        <w:rPr>
          <w:rFonts w:ascii="Cambria" w:hAnsi="Cambria" w:cs="Arial"/>
          <w:sz w:val="22"/>
          <w:szCs w:val="22"/>
        </w:rPr>
        <w:t xml:space="preserve">, ktoré Zhotoviteľ predložil v rámci svojej Ponuky Zhotoviteľa do Súťaže. Návrh Zhotoviteľa tvorí </w:t>
      </w:r>
      <w:r w:rsidR="0089030B" w:rsidRPr="00D34936">
        <w:rPr>
          <w:rFonts w:ascii="Cambria" w:hAnsi="Cambria" w:cs="Arial"/>
          <w:sz w:val="22"/>
          <w:szCs w:val="22"/>
        </w:rPr>
        <w:t>súčasť Ponuky Zhotoviteľa</w:t>
      </w:r>
      <w:r w:rsidRPr="00D34936">
        <w:rPr>
          <w:rFonts w:ascii="Cambria" w:hAnsi="Cambria" w:cs="Arial"/>
          <w:sz w:val="22"/>
          <w:szCs w:val="22"/>
        </w:rPr>
        <w:t xml:space="preserve">. </w:t>
      </w:r>
    </w:p>
    <w:p w14:paraId="7D786149" w14:textId="60C1A1DA"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„Občiansky zákonník“</w:t>
      </w:r>
      <w:r w:rsidRPr="00D34936">
        <w:rPr>
          <w:rFonts w:ascii="Cambria" w:hAnsi="Cambria" w:cs="Arial"/>
          <w:sz w:val="22"/>
          <w:szCs w:val="22"/>
        </w:rPr>
        <w:t xml:space="preserve"> znamená zákon č. 40/1964 Zb. Občiansky zákonník v znení neskorších predpisov.</w:t>
      </w:r>
    </w:p>
    <w:p w14:paraId="7F6B1FB4" w14:textId="4A85D268" w:rsidR="000E680C" w:rsidRPr="000E680C" w:rsidRDefault="000E680C" w:rsidP="00733DF1">
      <w:pPr>
        <w:pStyle w:val="ListParagraph"/>
        <w:spacing w:after="120"/>
        <w:ind w:left="709"/>
        <w:contextualSpacing w:val="0"/>
        <w:jc w:val="both"/>
        <w:rPr>
          <w:rFonts w:ascii="Cambria" w:hAnsi="Cambria" w:cs="Arial"/>
          <w:bCs/>
          <w:sz w:val="22"/>
          <w:szCs w:val="22"/>
        </w:rPr>
      </w:pPr>
      <w:r>
        <w:rPr>
          <w:rFonts w:ascii="Cambria" w:hAnsi="Cambria" w:cs="Arial"/>
          <w:b/>
          <w:sz w:val="22"/>
          <w:szCs w:val="22"/>
        </w:rPr>
        <w:t>„Obdobie poskytovania Služieb“</w:t>
      </w:r>
      <w:r>
        <w:rPr>
          <w:rFonts w:ascii="Cambria" w:hAnsi="Cambria" w:cs="Arial"/>
          <w:bCs/>
          <w:sz w:val="22"/>
          <w:szCs w:val="22"/>
        </w:rPr>
        <w:t xml:space="preserve"> znamená obdobie začínajúce plynúť dňom podpisu Protokolu o prevzatí Sústavy verejného osvetlenia a končiace </w:t>
      </w:r>
      <w:r w:rsidR="00770B59">
        <w:rPr>
          <w:rFonts w:ascii="Cambria" w:hAnsi="Cambria" w:cs="Arial"/>
          <w:bCs/>
          <w:sz w:val="22"/>
          <w:szCs w:val="22"/>
        </w:rPr>
        <w:t xml:space="preserve">uplynutím </w:t>
      </w:r>
      <w:r w:rsidR="00770B59" w:rsidRPr="00AB24A0">
        <w:rPr>
          <w:rFonts w:ascii="Cambria" w:hAnsi="Cambria" w:cs="Arial"/>
          <w:b/>
          <w:sz w:val="22"/>
          <w:szCs w:val="22"/>
        </w:rPr>
        <w:t>11 rokov</w:t>
      </w:r>
      <w:r w:rsidR="00770B59">
        <w:rPr>
          <w:rFonts w:ascii="Cambria" w:hAnsi="Cambria" w:cs="Arial"/>
          <w:bCs/>
          <w:sz w:val="22"/>
          <w:szCs w:val="22"/>
        </w:rPr>
        <w:t xml:space="preserve"> odo dňa podpisu </w:t>
      </w:r>
      <w:r w:rsidR="00770B59" w:rsidRPr="00770B59">
        <w:rPr>
          <w:rFonts w:ascii="Cambria" w:hAnsi="Cambria" w:cs="Arial"/>
          <w:bCs/>
          <w:sz w:val="22"/>
          <w:szCs w:val="22"/>
        </w:rPr>
        <w:t>Preberac</w:t>
      </w:r>
      <w:r w:rsidR="00770B59">
        <w:rPr>
          <w:rFonts w:ascii="Cambria" w:hAnsi="Cambria" w:cs="Arial"/>
          <w:bCs/>
          <w:sz w:val="22"/>
          <w:szCs w:val="22"/>
        </w:rPr>
        <w:t xml:space="preserve">ieho </w:t>
      </w:r>
      <w:r w:rsidR="00770B59" w:rsidRPr="00770B59">
        <w:rPr>
          <w:rFonts w:ascii="Cambria" w:hAnsi="Cambria" w:cs="Arial"/>
          <w:bCs/>
          <w:sz w:val="22"/>
          <w:szCs w:val="22"/>
        </w:rPr>
        <w:t>protokol</w:t>
      </w:r>
      <w:r w:rsidR="00770B59">
        <w:rPr>
          <w:rFonts w:ascii="Cambria" w:hAnsi="Cambria" w:cs="Arial"/>
          <w:bCs/>
          <w:sz w:val="22"/>
          <w:szCs w:val="22"/>
        </w:rPr>
        <w:t>u</w:t>
      </w:r>
      <w:r w:rsidR="00770B59" w:rsidRPr="00770B59">
        <w:rPr>
          <w:rFonts w:ascii="Cambria" w:hAnsi="Cambria" w:cs="Arial"/>
          <w:bCs/>
          <w:sz w:val="22"/>
          <w:szCs w:val="22"/>
        </w:rPr>
        <w:t xml:space="preserve"> k</w:t>
      </w:r>
      <w:r w:rsidR="00770B59">
        <w:rPr>
          <w:rFonts w:ascii="Cambria" w:hAnsi="Cambria" w:cs="Arial"/>
          <w:bCs/>
          <w:sz w:val="22"/>
          <w:szCs w:val="22"/>
        </w:rPr>
        <w:t> </w:t>
      </w:r>
      <w:r w:rsidR="00770B59" w:rsidRPr="00770B59">
        <w:rPr>
          <w:rFonts w:ascii="Cambria" w:hAnsi="Cambria" w:cs="Arial"/>
          <w:bCs/>
          <w:sz w:val="22"/>
          <w:szCs w:val="22"/>
        </w:rPr>
        <w:t>Dielu</w:t>
      </w:r>
      <w:r w:rsidR="00770B59">
        <w:rPr>
          <w:rFonts w:ascii="Cambria" w:hAnsi="Cambria" w:cs="Arial"/>
          <w:bCs/>
          <w:sz w:val="22"/>
          <w:szCs w:val="22"/>
        </w:rPr>
        <w:t>.</w:t>
      </w:r>
    </w:p>
    <w:p w14:paraId="0E393824"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„Obchodný zákonník“</w:t>
      </w:r>
      <w:r w:rsidRPr="00D34936">
        <w:rPr>
          <w:rFonts w:ascii="Cambria" w:hAnsi="Cambria" w:cs="Arial"/>
          <w:sz w:val="22"/>
          <w:szCs w:val="22"/>
        </w:rPr>
        <w:t xml:space="preserve"> znamená zákon č. 513/1991 Zb. Obchodný zákonník v znení neskorších predpisov.</w:t>
      </w:r>
    </w:p>
    <w:p w14:paraId="56F9F8F1" w14:textId="40D843C3" w:rsidR="00197D40"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„Objednávateľ“</w:t>
      </w:r>
      <w:r w:rsidRPr="00D34936">
        <w:rPr>
          <w:rFonts w:ascii="Cambria" w:hAnsi="Cambria" w:cs="Arial"/>
          <w:sz w:val="22"/>
          <w:szCs w:val="22"/>
        </w:rPr>
        <w:t xml:space="preserve"> znamená osobu menovanú ako objednávateľ v záhlaví tejto Zmluvy</w:t>
      </w:r>
      <w:r w:rsidR="007A6904" w:rsidRPr="00D34936">
        <w:rPr>
          <w:rFonts w:ascii="Cambria" w:hAnsi="Cambria" w:cs="Arial"/>
          <w:sz w:val="22"/>
          <w:szCs w:val="22"/>
        </w:rPr>
        <w:t xml:space="preserve">. </w:t>
      </w:r>
    </w:p>
    <w:p w14:paraId="4B7B082E" w14:textId="1EEBCBE6"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lastRenderedPageBreak/>
        <w:t>„Ponuka Zhotoviteľa“</w:t>
      </w:r>
      <w:r w:rsidRPr="00D34936">
        <w:rPr>
          <w:rFonts w:ascii="Cambria" w:hAnsi="Cambria" w:cs="Arial"/>
          <w:sz w:val="22"/>
          <w:szCs w:val="22"/>
        </w:rPr>
        <w:t xml:space="preserve"> znamená ponuku, ktorú Zhotoviteľ predložil do Súťaže, a na základe ktorej bol Zhotoviteľ v Súťaži vyhodnotený ako úspešný uchádzač. Ponuka Zhotoviteľa </w:t>
      </w:r>
      <w:r w:rsidR="00B901B8" w:rsidRPr="00D34936">
        <w:rPr>
          <w:rFonts w:ascii="Cambria" w:hAnsi="Cambria" w:cs="Arial"/>
          <w:sz w:val="22"/>
          <w:szCs w:val="22"/>
        </w:rPr>
        <w:t xml:space="preserve">tvorí Prílohu č. </w:t>
      </w:r>
      <w:r w:rsidR="00DD7674" w:rsidRPr="00D34936">
        <w:rPr>
          <w:rFonts w:ascii="Cambria" w:hAnsi="Cambria" w:cs="Arial"/>
          <w:sz w:val="22"/>
          <w:szCs w:val="22"/>
        </w:rPr>
        <w:t>2</w:t>
      </w:r>
      <w:r w:rsidR="00B901B8" w:rsidRPr="00D34936">
        <w:rPr>
          <w:rFonts w:ascii="Cambria" w:hAnsi="Cambria" w:cs="Arial"/>
          <w:sz w:val="22"/>
          <w:szCs w:val="22"/>
        </w:rPr>
        <w:t xml:space="preserve"> tejto Zmluvy</w:t>
      </w:r>
      <w:r w:rsidRPr="00D34936">
        <w:rPr>
          <w:rFonts w:ascii="Cambria" w:hAnsi="Cambria" w:cs="Arial"/>
          <w:sz w:val="22"/>
          <w:szCs w:val="22"/>
        </w:rPr>
        <w:t xml:space="preserve">. </w:t>
      </w:r>
    </w:p>
    <w:p w14:paraId="6F652801"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„Právne predpisy“</w:t>
      </w:r>
      <w:r w:rsidRPr="00D34936">
        <w:rPr>
          <w:rFonts w:ascii="Cambria" w:hAnsi="Cambria" w:cs="Arial"/>
          <w:sz w:val="22"/>
          <w:szCs w:val="22"/>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34E14022"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„Preberací protokol k Dielu“ </w:t>
      </w:r>
      <w:r w:rsidRPr="00D34936">
        <w:rPr>
          <w:rFonts w:ascii="Cambria" w:hAnsi="Cambria" w:cs="Arial"/>
          <w:sz w:val="22"/>
          <w:szCs w:val="22"/>
        </w:rPr>
        <w:t xml:space="preserve">znamená preberací protokol k Dielu vydaný podľa bodu </w:t>
      </w:r>
      <w:r w:rsidRPr="00D34936">
        <w:rPr>
          <w:rFonts w:ascii="Cambria" w:hAnsi="Cambria" w:cs="Arial"/>
          <w:sz w:val="22"/>
          <w:szCs w:val="22"/>
        </w:rPr>
        <w:fldChar w:fldCharType="begin"/>
      </w:r>
      <w:r w:rsidRPr="00D34936">
        <w:rPr>
          <w:rFonts w:ascii="Cambria" w:hAnsi="Cambria" w:cs="Arial"/>
          <w:sz w:val="22"/>
          <w:szCs w:val="22"/>
        </w:rPr>
        <w:instrText xml:space="preserve"> REF _Ref485114498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3.6.1</w:t>
      </w:r>
      <w:r w:rsidRPr="00D34936">
        <w:rPr>
          <w:rFonts w:ascii="Cambria" w:hAnsi="Cambria" w:cs="Arial"/>
          <w:sz w:val="22"/>
          <w:szCs w:val="22"/>
        </w:rPr>
        <w:fldChar w:fldCharType="end"/>
      </w:r>
      <w:r w:rsidRPr="00D34936">
        <w:rPr>
          <w:rFonts w:ascii="Cambria" w:hAnsi="Cambria" w:cs="Arial"/>
          <w:sz w:val="22"/>
          <w:szCs w:val="22"/>
        </w:rPr>
        <w:t>. tejto Zmluvy.</w:t>
      </w:r>
    </w:p>
    <w:p w14:paraId="3B7B7D42" w14:textId="2841FA46"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„Projekt“</w:t>
      </w:r>
      <w:r w:rsidRPr="00D34936">
        <w:rPr>
          <w:rFonts w:ascii="Cambria" w:hAnsi="Cambria" w:cs="Arial"/>
          <w:sz w:val="22"/>
          <w:szCs w:val="22"/>
        </w:rPr>
        <w:t xml:space="preserve"> 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_Ref516039087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A)</w:t>
      </w:r>
      <w:r w:rsidRPr="00D34936">
        <w:rPr>
          <w:rFonts w:ascii="Cambria" w:hAnsi="Cambria" w:cs="Arial"/>
          <w:sz w:val="22"/>
          <w:szCs w:val="22"/>
        </w:rPr>
        <w:fldChar w:fldCharType="end"/>
      </w:r>
      <w:r w:rsidRPr="00D34936">
        <w:rPr>
          <w:rFonts w:ascii="Cambria" w:hAnsi="Cambria" w:cs="Arial"/>
          <w:sz w:val="22"/>
          <w:szCs w:val="22"/>
        </w:rPr>
        <w:t xml:space="preserve"> Preambuly; </w:t>
      </w:r>
    </w:p>
    <w:p w14:paraId="32B62A7C" w14:textId="3C5781BA" w:rsidR="00BC2354" w:rsidRPr="00BC2354" w:rsidRDefault="00BC2354" w:rsidP="00733DF1">
      <w:pPr>
        <w:pStyle w:val="ListParagraph"/>
        <w:spacing w:after="120"/>
        <w:ind w:left="709"/>
        <w:contextualSpacing w:val="0"/>
        <w:jc w:val="both"/>
        <w:rPr>
          <w:rFonts w:ascii="Cambria" w:hAnsi="Cambria" w:cs="Arial"/>
          <w:sz w:val="22"/>
          <w:szCs w:val="22"/>
        </w:rPr>
      </w:pPr>
      <w:r>
        <w:rPr>
          <w:rFonts w:ascii="Cambria" w:hAnsi="Cambria" w:cs="Arial"/>
          <w:bCs/>
          <w:sz w:val="22"/>
          <w:szCs w:val="22"/>
        </w:rPr>
        <w:t>„</w:t>
      </w:r>
      <w:r w:rsidRPr="009E4CBB">
        <w:rPr>
          <w:rFonts w:ascii="Cambria" w:hAnsi="Cambria" w:cs="Arial"/>
          <w:b/>
          <w:sz w:val="22"/>
          <w:szCs w:val="22"/>
        </w:rPr>
        <w:t>Protokol o prevzatí Sústavy verejného osvetlenia</w:t>
      </w:r>
      <w:r>
        <w:rPr>
          <w:rFonts w:ascii="Cambria" w:hAnsi="Cambria" w:cs="Arial"/>
          <w:bCs/>
          <w:sz w:val="22"/>
          <w:szCs w:val="22"/>
        </w:rPr>
        <w:t xml:space="preserve">“ znamená protokol podpísaný podľa bodu </w:t>
      </w:r>
      <w:r w:rsidR="005A00B7">
        <w:rPr>
          <w:rFonts w:ascii="Cambria" w:hAnsi="Cambria" w:cs="Arial"/>
          <w:bCs/>
          <w:sz w:val="22"/>
          <w:szCs w:val="22"/>
          <w:highlight w:val="yellow"/>
          <w:lang w:val="en-US"/>
        </w:rPr>
        <w:fldChar w:fldCharType="begin"/>
      </w:r>
      <w:r w:rsidR="005A00B7">
        <w:rPr>
          <w:rFonts w:ascii="Cambria" w:hAnsi="Cambria" w:cs="Arial"/>
          <w:bCs/>
          <w:sz w:val="22"/>
          <w:szCs w:val="22"/>
        </w:rPr>
        <w:instrText xml:space="preserve"> REF _Ref106030713 \r \h </w:instrText>
      </w:r>
      <w:r w:rsidR="005A00B7">
        <w:rPr>
          <w:rFonts w:ascii="Cambria" w:hAnsi="Cambria" w:cs="Arial"/>
          <w:bCs/>
          <w:sz w:val="22"/>
          <w:szCs w:val="22"/>
          <w:highlight w:val="yellow"/>
          <w:lang w:val="en-US"/>
        </w:rPr>
      </w:r>
      <w:r w:rsidR="005A00B7">
        <w:rPr>
          <w:rFonts w:ascii="Cambria" w:hAnsi="Cambria" w:cs="Arial"/>
          <w:bCs/>
          <w:sz w:val="22"/>
          <w:szCs w:val="22"/>
          <w:highlight w:val="yellow"/>
          <w:lang w:val="en-US"/>
        </w:rPr>
        <w:fldChar w:fldCharType="separate"/>
      </w:r>
      <w:r w:rsidR="00180B8B">
        <w:rPr>
          <w:rFonts w:ascii="Cambria" w:hAnsi="Cambria" w:cs="Arial"/>
          <w:bCs/>
          <w:sz w:val="22"/>
          <w:szCs w:val="22"/>
        </w:rPr>
        <w:t>4.1</w:t>
      </w:r>
      <w:r w:rsidR="005A00B7">
        <w:rPr>
          <w:rFonts w:ascii="Cambria" w:hAnsi="Cambria" w:cs="Arial"/>
          <w:bCs/>
          <w:sz w:val="22"/>
          <w:szCs w:val="22"/>
          <w:highlight w:val="yellow"/>
          <w:lang w:val="en-US"/>
        </w:rPr>
        <w:fldChar w:fldCharType="end"/>
      </w:r>
      <w:r>
        <w:rPr>
          <w:rFonts w:ascii="Cambria" w:hAnsi="Cambria" w:cs="Arial"/>
          <w:bCs/>
          <w:sz w:val="22"/>
          <w:szCs w:val="22"/>
          <w:lang w:val="en-US"/>
        </w:rPr>
        <w:t xml:space="preserve"> </w:t>
      </w:r>
      <w:proofErr w:type="spellStart"/>
      <w:r>
        <w:rPr>
          <w:rFonts w:ascii="Cambria" w:hAnsi="Cambria" w:cs="Arial"/>
          <w:bCs/>
          <w:sz w:val="22"/>
          <w:szCs w:val="22"/>
          <w:lang w:val="en-US"/>
        </w:rPr>
        <w:t>tejto</w:t>
      </w:r>
      <w:proofErr w:type="spellEnd"/>
      <w:r>
        <w:rPr>
          <w:rFonts w:ascii="Cambria" w:hAnsi="Cambria" w:cs="Arial"/>
          <w:bCs/>
          <w:sz w:val="22"/>
          <w:szCs w:val="22"/>
          <w:lang w:val="en-US"/>
        </w:rPr>
        <w:t xml:space="preserve"> Zmluvy;</w:t>
      </w:r>
    </w:p>
    <w:p w14:paraId="52CB2EE5" w14:textId="24E6B3E5" w:rsidR="00D47C00" w:rsidRPr="00D34936" w:rsidRDefault="00D47C00" w:rsidP="00733DF1">
      <w:pPr>
        <w:pStyle w:val="ListParagraph"/>
        <w:spacing w:after="120"/>
        <w:ind w:left="709"/>
        <w:contextualSpacing w:val="0"/>
        <w:jc w:val="both"/>
        <w:rPr>
          <w:rFonts w:ascii="Cambria" w:hAnsi="Cambria" w:cs="Arial"/>
          <w:sz w:val="22"/>
          <w:szCs w:val="22"/>
        </w:rPr>
      </w:pPr>
      <w:r>
        <w:rPr>
          <w:rFonts w:ascii="Cambria" w:hAnsi="Cambria" w:cs="Arial"/>
          <w:b/>
          <w:sz w:val="22"/>
          <w:szCs w:val="22"/>
        </w:rPr>
        <w:t xml:space="preserve">„Služby“ </w:t>
      </w:r>
      <w:r w:rsidRPr="00D47C00">
        <w:rPr>
          <w:rFonts w:ascii="Cambria" w:hAnsi="Cambria" w:cs="Arial"/>
          <w:bCs/>
          <w:sz w:val="22"/>
          <w:szCs w:val="22"/>
        </w:rPr>
        <w:t>zna</w:t>
      </w:r>
      <w:r>
        <w:rPr>
          <w:rFonts w:ascii="Cambria" w:hAnsi="Cambria" w:cs="Arial"/>
          <w:bCs/>
          <w:sz w:val="22"/>
          <w:szCs w:val="22"/>
        </w:rPr>
        <w:t xml:space="preserve">mená služby prevádzky a údržby verejného osvetlenia </w:t>
      </w:r>
      <w:r w:rsidR="001C2AF6">
        <w:rPr>
          <w:rFonts w:ascii="Cambria" w:hAnsi="Cambria" w:cs="Arial"/>
          <w:bCs/>
          <w:sz w:val="22"/>
          <w:szCs w:val="22"/>
        </w:rPr>
        <w:t>v rozsahu podľa Prílohy č. 4 tejto Zmluvy.</w:t>
      </w:r>
      <w:r w:rsidR="00ED1BA4">
        <w:rPr>
          <w:rFonts w:ascii="Cambria" w:hAnsi="Cambria" w:cs="Arial"/>
          <w:bCs/>
          <w:sz w:val="22"/>
          <w:szCs w:val="22"/>
        </w:rPr>
        <w:t xml:space="preserve"> Pre vylúčenie pochybností, predmetom Služieb nie je poskytovanie </w:t>
      </w:r>
      <w:ins w:id="6" w:author="Tomas Uricek" w:date="2023-10-17T11:43:00Z">
        <w:r w:rsidR="00AF4F73" w:rsidRPr="00AF4F73">
          <w:rPr>
            <w:rFonts w:ascii="Cambria" w:hAnsi="Cambria" w:cs="Arial"/>
            <w:bCs/>
            <w:sz w:val="22"/>
            <w:szCs w:val="22"/>
          </w:rPr>
          <w:t xml:space="preserve">služieb, ktoré podľa Zmluvy o energetickej efektívnosti Poskytovateľ </w:t>
        </w:r>
        <w:r w:rsidR="00AF4F73">
          <w:rPr>
            <w:rFonts w:ascii="Cambria" w:hAnsi="Cambria" w:cs="Arial"/>
            <w:bCs/>
            <w:sz w:val="22"/>
            <w:szCs w:val="22"/>
          </w:rPr>
          <w:t xml:space="preserve"> vykonáva </w:t>
        </w:r>
      </w:ins>
      <w:del w:id="7" w:author="Tomas Uricek" w:date="2023-10-17T11:43:00Z">
        <w:r w:rsidR="00ED1BA4" w:rsidDel="00AF4F73">
          <w:rPr>
            <w:rFonts w:ascii="Cambria" w:hAnsi="Cambria" w:cs="Arial"/>
            <w:bCs/>
            <w:sz w:val="22"/>
            <w:szCs w:val="22"/>
          </w:rPr>
          <w:delText xml:space="preserve">Služieb </w:delText>
        </w:r>
      </w:del>
      <w:r w:rsidR="00ED1BA4">
        <w:rPr>
          <w:rFonts w:ascii="Cambria" w:hAnsi="Cambria" w:cs="Arial"/>
          <w:bCs/>
          <w:sz w:val="22"/>
          <w:szCs w:val="22"/>
        </w:rPr>
        <w:t xml:space="preserve">vo vzťahu </w:t>
      </w:r>
      <w:r w:rsidR="00B17011">
        <w:rPr>
          <w:rFonts w:ascii="Cambria" w:hAnsi="Cambria" w:cs="Arial"/>
          <w:bCs/>
          <w:sz w:val="22"/>
          <w:szCs w:val="22"/>
        </w:rPr>
        <w:t>k Obnove (ako je tento pojem definovaný v Zmluve o energetickej efektívnosti), ktorú Zhotoviteľ vykonal na základe Zmluvy o energetickej efektívnosti.</w:t>
      </w:r>
    </w:p>
    <w:p w14:paraId="01DFE1F2"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„Stavebný zákon“ </w:t>
      </w:r>
      <w:r w:rsidRPr="00D34936">
        <w:rPr>
          <w:rFonts w:ascii="Cambria" w:hAnsi="Cambria" w:cs="Arial"/>
          <w:sz w:val="22"/>
          <w:szCs w:val="22"/>
        </w:rPr>
        <w:t>znamená zákon č. 50/1976 Zb. o územnom plánovaní a stavebnom poriadku v znení neskorších predpisov.</w:t>
      </w:r>
    </w:p>
    <w:p w14:paraId="04EBA21C"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„Subdodávateľ“ </w:t>
      </w:r>
      <w:r w:rsidRPr="00D34936">
        <w:rPr>
          <w:rFonts w:ascii="Cambria" w:hAnsi="Cambria" w:cs="Arial"/>
          <w:bCs/>
          <w:iCs/>
          <w:sz w:val="22"/>
          <w:szCs w:val="22"/>
        </w:rPr>
        <w:t xml:space="preserve">je hospodársky subjekt, ktorý </w:t>
      </w:r>
      <w:r w:rsidRPr="00D34936">
        <w:rPr>
          <w:rFonts w:ascii="Cambria" w:hAnsi="Cambria" w:cs="Arial"/>
          <w:sz w:val="22"/>
          <w:szCs w:val="22"/>
        </w:rPr>
        <w:t>uzavrie alebo uzavrel so Zhotoviteľom písomnú odplatnú zmluvu na plnenie určitej časti tejto Zmluvy.</w:t>
      </w:r>
    </w:p>
    <w:p w14:paraId="5EB6D18E" w14:textId="3F4C0070"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„Súťaž“ </w:t>
      </w:r>
      <w:r w:rsidRPr="00D34936">
        <w:rPr>
          <w:rFonts w:ascii="Cambria" w:hAnsi="Cambria" w:cs="Arial"/>
          <w:sz w:val="22"/>
          <w:szCs w:val="22"/>
        </w:rPr>
        <w:t xml:space="preserve">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_Ref517341333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B)</w:t>
      </w:r>
      <w:r w:rsidRPr="00D34936">
        <w:rPr>
          <w:rFonts w:ascii="Cambria" w:hAnsi="Cambria" w:cs="Arial"/>
          <w:sz w:val="22"/>
          <w:szCs w:val="22"/>
        </w:rPr>
        <w:fldChar w:fldCharType="end"/>
      </w:r>
      <w:r w:rsidRPr="00D34936">
        <w:rPr>
          <w:rFonts w:ascii="Cambria" w:hAnsi="Cambria" w:cs="Arial"/>
          <w:sz w:val="22"/>
          <w:szCs w:val="22"/>
        </w:rPr>
        <w:t xml:space="preserve"> Preambuly tejto Zmluvy</w:t>
      </w:r>
      <w:r w:rsidRPr="00D34936">
        <w:rPr>
          <w:rFonts w:ascii="Cambria" w:hAnsi="Cambria" w:cs="Arial"/>
          <w:i/>
          <w:sz w:val="22"/>
          <w:szCs w:val="22"/>
        </w:rPr>
        <w:t xml:space="preserve">. </w:t>
      </w:r>
    </w:p>
    <w:p w14:paraId="26922D1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„Súťažné podklady“</w:t>
      </w:r>
      <w:r w:rsidRPr="00D34936">
        <w:rPr>
          <w:rFonts w:ascii="Cambria" w:hAnsi="Cambria" w:cs="Arial"/>
          <w:sz w:val="22"/>
          <w:szCs w:val="22"/>
        </w:rPr>
        <w:t xml:space="preserve"> znamenajú súťažné podklady pre Súťaž.</w:t>
      </w:r>
    </w:p>
    <w:p w14:paraId="50D78C5D" w14:textId="39483521"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„Špecifikácia predmetu zákazky“ </w:t>
      </w:r>
      <w:r w:rsidRPr="00D34936">
        <w:rPr>
          <w:rFonts w:ascii="Cambria" w:hAnsi="Cambria" w:cs="Arial"/>
          <w:sz w:val="22"/>
          <w:szCs w:val="22"/>
        </w:rPr>
        <w:t xml:space="preserve">znamená Prílohu č. </w:t>
      </w:r>
      <w:r w:rsidR="00DD7674" w:rsidRPr="00D34936">
        <w:rPr>
          <w:rFonts w:ascii="Cambria" w:hAnsi="Cambria" w:cs="Arial"/>
          <w:sz w:val="22"/>
          <w:szCs w:val="22"/>
        </w:rPr>
        <w:t xml:space="preserve">1 </w:t>
      </w:r>
      <w:r w:rsidRPr="00D34936">
        <w:rPr>
          <w:rFonts w:ascii="Cambria" w:hAnsi="Cambria" w:cs="Arial"/>
          <w:sz w:val="22"/>
          <w:szCs w:val="22"/>
        </w:rPr>
        <w:t>tejto Zmluvy. Špecifikácia predmetu zákazky špecifikuje účel, rozsah a technické a iné kritériá a požiadavky na Dokumentáciu Zhotoviteľa, Dielo a ostatné plnenia tejto Zmluvy.</w:t>
      </w:r>
      <w:r w:rsidRPr="00D34936">
        <w:rPr>
          <w:rFonts w:ascii="Cambria" w:hAnsi="Cambria" w:cs="Arial"/>
          <w:b/>
          <w:sz w:val="22"/>
          <w:szCs w:val="22"/>
        </w:rPr>
        <w:t xml:space="preserve"> </w:t>
      </w:r>
    </w:p>
    <w:p w14:paraId="7830A58C" w14:textId="11709CD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„Technické normy“</w:t>
      </w:r>
      <w:r w:rsidRPr="00D34936">
        <w:rPr>
          <w:rFonts w:ascii="Cambria" w:hAnsi="Cambria" w:cs="Arial"/>
          <w:sz w:val="22"/>
          <w:szCs w:val="22"/>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D34936">
        <w:rPr>
          <w:rFonts w:ascii="Cambria" w:hAnsi="Cambria" w:cs="Arial"/>
          <w:sz w:val="22"/>
          <w:szCs w:val="22"/>
        </w:rPr>
        <w:t>i</w:t>
      </w:r>
      <w:r w:rsidRPr="00D34936">
        <w:rPr>
          <w:rFonts w:ascii="Cambria" w:hAnsi="Cambria" w:cs="Arial"/>
          <w:sz w:val="22"/>
          <w:szCs w:val="22"/>
        </w:rPr>
        <w:t xml:space="preserve"> predmetu zákazky alebo normy definované Právnymi predpismi.</w:t>
      </w:r>
    </w:p>
    <w:p w14:paraId="7D4BDCEC" w14:textId="1DF0968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„Technologické zariadenia“ </w:t>
      </w:r>
      <w:r w:rsidRPr="00D34936">
        <w:rPr>
          <w:rFonts w:ascii="Cambria" w:hAnsi="Cambria" w:cs="Arial"/>
          <w:sz w:val="22"/>
          <w:szCs w:val="22"/>
        </w:rPr>
        <w:t>znamenajú prístroje, stroje a technologické zariadenia, ktoré majú tvoriť alebo tvoria súčasť Diela</w:t>
      </w:r>
      <w:r w:rsidR="00816B2C" w:rsidRPr="00D34936">
        <w:rPr>
          <w:rFonts w:ascii="Cambria" w:hAnsi="Cambria" w:cs="Arial"/>
          <w:sz w:val="22"/>
          <w:szCs w:val="22"/>
        </w:rPr>
        <w:t xml:space="preserve"> (ak také sú)</w:t>
      </w:r>
      <w:r w:rsidRPr="00D34936">
        <w:rPr>
          <w:rFonts w:ascii="Cambria" w:hAnsi="Cambria" w:cs="Arial"/>
          <w:sz w:val="22"/>
          <w:szCs w:val="22"/>
        </w:rPr>
        <w:t>.</w:t>
      </w:r>
    </w:p>
    <w:p w14:paraId="62674DAE" w14:textId="79A25215" w:rsidR="008044D5" w:rsidRPr="00D34936" w:rsidRDefault="008044D5" w:rsidP="00160394">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„Vyššia moc“</w:t>
      </w:r>
      <w:r w:rsidRPr="00D34936">
        <w:rPr>
          <w:rFonts w:ascii="Cambria" w:hAnsi="Cambria" w:cs="Arial"/>
          <w:sz w:val="22"/>
          <w:szCs w:val="22"/>
        </w:rPr>
        <w:t xml:space="preserve"> </w:t>
      </w:r>
      <w:r w:rsidR="0060447A" w:rsidRPr="00D34936">
        <w:rPr>
          <w:rFonts w:ascii="Cambria" w:hAnsi="Cambria" w:cs="Arial"/>
          <w:sz w:val="22"/>
          <w:szCs w:val="22"/>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sidRPr="00D34936">
        <w:rPr>
          <w:rFonts w:ascii="Cambria" w:hAnsi="Cambria" w:cs="Arial"/>
          <w:sz w:val="22"/>
          <w:szCs w:val="22"/>
        </w:rPr>
        <w:t xml:space="preserve"> v spojení s vyhlásením núdzového alebo výnimočného stavu</w:t>
      </w:r>
      <w:r w:rsidR="00D46B97" w:rsidRPr="00D34936">
        <w:rPr>
          <w:rFonts w:ascii="Cambria" w:hAnsi="Cambria" w:cs="Arial"/>
          <w:sz w:val="22"/>
          <w:szCs w:val="22"/>
        </w:rPr>
        <w:t xml:space="preserve"> a súčasne obmedzením poskytovania služieb alebo výkonu činností nevyhnutne spojených, súvisiacich alebo potrebných</w:t>
      </w:r>
      <w:r w:rsidR="003F6048" w:rsidRPr="00D34936">
        <w:rPr>
          <w:rFonts w:ascii="Cambria" w:hAnsi="Cambria" w:cs="Arial"/>
          <w:sz w:val="22"/>
          <w:szCs w:val="22"/>
        </w:rPr>
        <w:t xml:space="preserve"> pre zhotovenia a vykonanie Diela</w:t>
      </w:r>
      <w:r w:rsidR="0060447A" w:rsidRPr="00D34936">
        <w:rPr>
          <w:rFonts w:ascii="Cambria" w:hAnsi="Cambria" w:cs="Arial"/>
          <w:sz w:val="22"/>
          <w:szCs w:val="22"/>
        </w:rPr>
        <w:t xml:space="preserve">,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w:t>
      </w:r>
      <w:r w:rsidR="0060447A" w:rsidRPr="00D34936">
        <w:rPr>
          <w:rFonts w:ascii="Cambria" w:hAnsi="Cambria" w:cs="Arial"/>
          <w:sz w:val="22"/>
          <w:szCs w:val="22"/>
        </w:rPr>
        <w:lastRenderedPageBreak/>
        <w:t>pomerov niektorej Zmluvnej strany alebo Subdodávateľa, nevydanie alebo zamietnutie vydania akéhokoľvek rozhodnutia orgánu verejnej moci</w:t>
      </w:r>
      <w:r w:rsidRPr="00D34936">
        <w:rPr>
          <w:rFonts w:ascii="Cambria" w:hAnsi="Cambria" w:cs="Arial"/>
          <w:sz w:val="22"/>
          <w:szCs w:val="22"/>
        </w:rPr>
        <w:t>.</w:t>
      </w:r>
    </w:p>
    <w:p w14:paraId="301C0778"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„Zákon o verejnom obstarávaní“</w:t>
      </w:r>
      <w:r w:rsidRPr="00D34936">
        <w:rPr>
          <w:rFonts w:ascii="Cambria" w:hAnsi="Cambria" w:cs="Arial"/>
          <w:sz w:val="22"/>
          <w:szCs w:val="22"/>
        </w:rPr>
        <w:t xml:space="preserve"> znamená zákon č. 343/2015 Z. z. o verejnom obstarávaní a o zmene a doplnení niektorých zákonov v znení neskorších predpisov.</w:t>
      </w:r>
    </w:p>
    <w:p w14:paraId="3E5758B7" w14:textId="26F0C57F"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„Záručná doba“ </w:t>
      </w:r>
      <w:r w:rsidRPr="00D34936">
        <w:rPr>
          <w:rFonts w:ascii="Cambria" w:hAnsi="Cambria" w:cs="Arial"/>
          <w:sz w:val="22"/>
          <w:szCs w:val="22"/>
        </w:rPr>
        <w:t xml:space="preserve">znamená záručnú dobu podľa bodu </w:t>
      </w:r>
      <w:r w:rsidR="00CF4282" w:rsidRPr="00D34936">
        <w:rPr>
          <w:rFonts w:ascii="Cambria" w:hAnsi="Cambria" w:cs="Arial"/>
          <w:sz w:val="22"/>
          <w:szCs w:val="22"/>
        </w:rPr>
        <w:fldChar w:fldCharType="begin"/>
      </w:r>
      <w:r w:rsidR="00CF4282"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CF4282" w:rsidRPr="00D34936">
        <w:rPr>
          <w:rFonts w:ascii="Cambria" w:hAnsi="Cambria" w:cs="Arial"/>
          <w:sz w:val="22"/>
          <w:szCs w:val="22"/>
        </w:rPr>
      </w:r>
      <w:r w:rsidR="00CF4282" w:rsidRPr="00D34936">
        <w:rPr>
          <w:rFonts w:ascii="Cambria" w:hAnsi="Cambria" w:cs="Arial"/>
          <w:sz w:val="22"/>
          <w:szCs w:val="22"/>
        </w:rPr>
        <w:fldChar w:fldCharType="separate"/>
      </w:r>
      <w:r w:rsidR="00180B8B">
        <w:rPr>
          <w:rFonts w:ascii="Cambria" w:hAnsi="Cambria" w:cs="Arial"/>
          <w:sz w:val="22"/>
          <w:szCs w:val="22"/>
        </w:rPr>
        <w:t>5.3</w:t>
      </w:r>
      <w:r w:rsidR="00CF4282" w:rsidRPr="00D34936">
        <w:rPr>
          <w:rFonts w:ascii="Cambria" w:hAnsi="Cambria" w:cs="Arial"/>
          <w:sz w:val="22"/>
          <w:szCs w:val="22"/>
        </w:rPr>
        <w:fldChar w:fldCharType="end"/>
      </w:r>
      <w:r w:rsidRPr="00D34936">
        <w:rPr>
          <w:rFonts w:ascii="Cambria" w:hAnsi="Cambria" w:cs="Arial"/>
          <w:sz w:val="22"/>
          <w:szCs w:val="22"/>
        </w:rPr>
        <w:t xml:space="preserve"> tejto Zmluvy. </w:t>
      </w:r>
    </w:p>
    <w:p w14:paraId="37F34151" w14:textId="7E194FFA" w:rsidR="008044D5" w:rsidRPr="00D34936" w:rsidRDefault="008044D5">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„Záruka“</w:t>
      </w:r>
      <w:r w:rsidRPr="00D34936">
        <w:rPr>
          <w:rFonts w:ascii="Cambria" w:hAnsi="Cambria" w:cs="Arial"/>
          <w:sz w:val="22"/>
          <w:szCs w:val="22"/>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D34936">
        <w:rPr>
          <w:rFonts w:ascii="Cambria" w:hAnsi="Cambria" w:cs="Arial"/>
          <w:sz w:val="22"/>
          <w:szCs w:val="22"/>
        </w:rPr>
        <w:t xml:space="preserve"> bode</w:t>
      </w:r>
      <w:r w:rsidRPr="00D34936">
        <w:rPr>
          <w:rFonts w:ascii="Cambria" w:hAnsi="Cambria" w:cs="Arial"/>
          <w:sz w:val="22"/>
          <w:szCs w:val="22"/>
        </w:rPr>
        <w:t> </w:t>
      </w:r>
      <w:r w:rsidR="00AB2E34" w:rsidRPr="00D34936">
        <w:rPr>
          <w:rFonts w:ascii="Cambria" w:hAnsi="Cambria" w:cs="Arial"/>
          <w:sz w:val="22"/>
          <w:szCs w:val="22"/>
        </w:rPr>
        <w:fldChar w:fldCharType="begin"/>
      </w:r>
      <w:r w:rsidR="00AB2E34"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AB2E34" w:rsidRPr="00D34936">
        <w:rPr>
          <w:rFonts w:ascii="Cambria" w:hAnsi="Cambria" w:cs="Arial"/>
          <w:sz w:val="22"/>
          <w:szCs w:val="22"/>
        </w:rPr>
      </w:r>
      <w:r w:rsidR="00AB2E34" w:rsidRPr="00D34936">
        <w:rPr>
          <w:rFonts w:ascii="Cambria" w:hAnsi="Cambria" w:cs="Arial"/>
          <w:sz w:val="22"/>
          <w:szCs w:val="22"/>
        </w:rPr>
        <w:fldChar w:fldCharType="separate"/>
      </w:r>
      <w:r w:rsidR="00180B8B">
        <w:rPr>
          <w:rFonts w:ascii="Cambria" w:hAnsi="Cambria" w:cs="Arial"/>
          <w:sz w:val="22"/>
          <w:szCs w:val="22"/>
        </w:rPr>
        <w:t>5.3</w:t>
      </w:r>
      <w:r w:rsidR="00AB2E34" w:rsidRPr="00D34936">
        <w:rPr>
          <w:rFonts w:ascii="Cambria" w:hAnsi="Cambria" w:cs="Arial"/>
          <w:sz w:val="22"/>
          <w:szCs w:val="22"/>
        </w:rPr>
        <w:fldChar w:fldCharType="end"/>
      </w:r>
      <w:r w:rsidR="00AB2E34" w:rsidRPr="00D34936">
        <w:rPr>
          <w:rFonts w:ascii="Cambria" w:hAnsi="Cambria" w:cs="Arial"/>
          <w:sz w:val="22"/>
          <w:szCs w:val="22"/>
        </w:rPr>
        <w:t xml:space="preserve"> tejto Zmluvy</w:t>
      </w:r>
      <w:r w:rsidRPr="00D34936">
        <w:rPr>
          <w:rFonts w:ascii="Cambria" w:hAnsi="Cambria" w:cs="Arial"/>
          <w:sz w:val="22"/>
          <w:szCs w:val="22"/>
        </w:rPr>
        <w:t>.</w:t>
      </w:r>
    </w:p>
    <w:p w14:paraId="0A1D9C4B" w14:textId="77777777"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„Zhotoviteľ“ </w:t>
      </w:r>
      <w:r w:rsidRPr="00D34936">
        <w:rPr>
          <w:rFonts w:ascii="Cambria" w:hAnsi="Cambria" w:cs="Arial"/>
          <w:sz w:val="22"/>
          <w:szCs w:val="22"/>
        </w:rPr>
        <w:t>znamená osobu menovanú ako zhotoviteľ v záhlaví tejto Zmluvy.</w:t>
      </w:r>
    </w:p>
    <w:p w14:paraId="30200B5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„Zmluva“</w:t>
      </w:r>
      <w:r w:rsidRPr="00D34936">
        <w:rPr>
          <w:rFonts w:ascii="Cambria" w:hAnsi="Cambria" w:cs="Arial"/>
          <w:sz w:val="22"/>
          <w:szCs w:val="22"/>
        </w:rPr>
        <w:t xml:space="preserve"> znamená túto zmluvu o dielo v znení všetkých jej príloh a doplnení.</w:t>
      </w:r>
    </w:p>
    <w:p w14:paraId="585ED467" w14:textId="361E7214"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cena“</w:t>
      </w:r>
      <w:r w:rsidRPr="00D34936">
        <w:rPr>
          <w:rFonts w:ascii="Cambria" w:hAnsi="Cambria" w:cs="Arial"/>
          <w:sz w:val="22"/>
          <w:szCs w:val="22"/>
        </w:rPr>
        <w:t xml:space="preserve"> </w:t>
      </w:r>
      <w:r w:rsidR="002312FA">
        <w:rPr>
          <w:rFonts w:ascii="Cambria" w:hAnsi="Cambria" w:cs="Arial"/>
          <w:sz w:val="22"/>
          <w:szCs w:val="22"/>
        </w:rPr>
        <w:t>je tvorená Cenou za Dielo a Cenou za Služby. „</w:t>
      </w:r>
      <w:r w:rsidR="002312FA" w:rsidRPr="00166400">
        <w:rPr>
          <w:rFonts w:ascii="Cambria" w:hAnsi="Cambria" w:cs="Arial"/>
          <w:b/>
          <w:bCs/>
          <w:sz w:val="22"/>
          <w:szCs w:val="22"/>
        </w:rPr>
        <w:t>Cena za Dielo</w:t>
      </w:r>
      <w:r w:rsidR="002312FA">
        <w:rPr>
          <w:rFonts w:ascii="Cambria" w:hAnsi="Cambria" w:cs="Arial"/>
          <w:sz w:val="22"/>
          <w:szCs w:val="22"/>
        </w:rPr>
        <w:t>“ znamená cenu za</w:t>
      </w:r>
      <w:r w:rsidR="009F0706">
        <w:rPr>
          <w:rFonts w:ascii="Cambria" w:hAnsi="Cambria" w:cs="Arial"/>
          <w:sz w:val="22"/>
          <w:szCs w:val="22"/>
        </w:rPr>
        <w:t xml:space="preserve"> </w:t>
      </w:r>
      <w:r w:rsidR="00C5508B" w:rsidRPr="00D34936">
        <w:rPr>
          <w:rFonts w:ascii="Cambria" w:hAnsi="Cambria" w:cs="Arial"/>
          <w:sz w:val="22"/>
          <w:szCs w:val="22"/>
        </w:rPr>
        <w:t xml:space="preserve">vyhotovenie a dokončenie Diela a odstránenie akýchkoľvek </w:t>
      </w:r>
      <w:r w:rsidR="00B050CA" w:rsidRPr="00D34936">
        <w:rPr>
          <w:rFonts w:ascii="Cambria" w:hAnsi="Cambria" w:cs="Arial"/>
          <w:sz w:val="22"/>
          <w:szCs w:val="22"/>
        </w:rPr>
        <w:t xml:space="preserve">a všetkých </w:t>
      </w:r>
      <w:r w:rsidR="00C5508B" w:rsidRPr="00D34936">
        <w:rPr>
          <w:rFonts w:ascii="Cambria" w:hAnsi="Cambria" w:cs="Arial"/>
          <w:sz w:val="22"/>
          <w:szCs w:val="22"/>
        </w:rPr>
        <w:t xml:space="preserve">vád </w:t>
      </w:r>
      <w:r w:rsidR="00B050CA" w:rsidRPr="00D34936">
        <w:rPr>
          <w:rFonts w:ascii="Cambria" w:hAnsi="Cambria" w:cs="Arial"/>
          <w:sz w:val="22"/>
          <w:szCs w:val="22"/>
        </w:rPr>
        <w:t xml:space="preserve">a nedorobkov </w:t>
      </w:r>
      <w:r w:rsidR="00C5508B" w:rsidRPr="00D34936">
        <w:rPr>
          <w:rFonts w:ascii="Cambria" w:hAnsi="Cambria" w:cs="Arial"/>
          <w:sz w:val="22"/>
          <w:szCs w:val="22"/>
        </w:rPr>
        <w:t>Diela a poskytnutie ostatných plnení  súvisiacich s vykonaním Diela na základe tejto Zmluvy</w:t>
      </w:r>
      <w:r w:rsidR="002312FA" w:rsidRPr="002312FA">
        <w:rPr>
          <w:rFonts w:ascii="Cambria" w:hAnsi="Cambria" w:cs="Arial"/>
          <w:sz w:val="22"/>
          <w:szCs w:val="22"/>
        </w:rPr>
        <w:t xml:space="preserve"> </w:t>
      </w:r>
      <w:r w:rsidR="002312FA" w:rsidRPr="00D34936">
        <w:rPr>
          <w:rFonts w:ascii="Cambria" w:hAnsi="Cambria" w:cs="Arial"/>
          <w:sz w:val="22"/>
          <w:szCs w:val="22"/>
        </w:rPr>
        <w:t>v EUR vrátane DPH</w:t>
      </w:r>
      <w:r w:rsidR="002312FA">
        <w:rPr>
          <w:rFonts w:ascii="Cambria" w:hAnsi="Cambria" w:cs="Arial"/>
          <w:sz w:val="22"/>
          <w:szCs w:val="22"/>
        </w:rPr>
        <w:t xml:space="preserve"> uvedenú v bode </w:t>
      </w:r>
      <w:r w:rsidR="00A14F5D">
        <w:rPr>
          <w:rFonts w:ascii="Cambria" w:hAnsi="Cambria" w:cs="Arial"/>
          <w:sz w:val="22"/>
          <w:szCs w:val="22"/>
          <w:highlight w:val="yellow"/>
          <w:lang w:val="en-US"/>
        </w:rPr>
        <w:fldChar w:fldCharType="begin"/>
      </w:r>
      <w:r w:rsidR="00A14F5D">
        <w:rPr>
          <w:rFonts w:ascii="Cambria" w:hAnsi="Cambria" w:cs="Arial"/>
          <w:sz w:val="22"/>
          <w:szCs w:val="22"/>
        </w:rPr>
        <w:instrText xml:space="preserve"> REF _Ref106031033 \r \h </w:instrText>
      </w:r>
      <w:r w:rsidR="00A14F5D">
        <w:rPr>
          <w:rFonts w:ascii="Cambria" w:hAnsi="Cambria" w:cs="Arial"/>
          <w:sz w:val="22"/>
          <w:szCs w:val="22"/>
          <w:highlight w:val="yellow"/>
          <w:lang w:val="en-US"/>
        </w:rPr>
      </w:r>
      <w:r w:rsidR="00A14F5D">
        <w:rPr>
          <w:rFonts w:ascii="Cambria" w:hAnsi="Cambria" w:cs="Arial"/>
          <w:sz w:val="22"/>
          <w:szCs w:val="22"/>
          <w:highlight w:val="yellow"/>
          <w:lang w:val="en-US"/>
        </w:rPr>
        <w:fldChar w:fldCharType="separate"/>
      </w:r>
      <w:r w:rsidR="00180B8B">
        <w:rPr>
          <w:rFonts w:ascii="Cambria" w:hAnsi="Cambria" w:cs="Arial"/>
          <w:sz w:val="22"/>
          <w:szCs w:val="22"/>
        </w:rPr>
        <w:t>5.1.1a)</w:t>
      </w:r>
      <w:r w:rsidR="00A14F5D">
        <w:rPr>
          <w:rFonts w:ascii="Cambria" w:hAnsi="Cambria" w:cs="Arial"/>
          <w:sz w:val="22"/>
          <w:szCs w:val="22"/>
          <w:highlight w:val="yellow"/>
          <w:lang w:val="en-US"/>
        </w:rPr>
        <w:fldChar w:fldCharType="end"/>
      </w:r>
      <w:r w:rsidR="00C5508B" w:rsidRPr="00D34936">
        <w:rPr>
          <w:rFonts w:ascii="Cambria" w:hAnsi="Cambria" w:cs="Arial"/>
          <w:sz w:val="22"/>
          <w:szCs w:val="22"/>
        </w:rPr>
        <w:t xml:space="preserve"> </w:t>
      </w:r>
      <w:r w:rsidR="002312FA">
        <w:rPr>
          <w:rFonts w:ascii="Cambria" w:hAnsi="Cambria" w:cs="Arial"/>
          <w:sz w:val="22"/>
          <w:szCs w:val="22"/>
        </w:rPr>
        <w:t xml:space="preserve">tejto Zmluvy. </w:t>
      </w:r>
      <w:r w:rsidR="00383724">
        <w:rPr>
          <w:rFonts w:ascii="Cambria" w:hAnsi="Cambria" w:cs="Arial"/>
          <w:sz w:val="22"/>
          <w:szCs w:val="22"/>
        </w:rPr>
        <w:t>„</w:t>
      </w:r>
      <w:r w:rsidR="002312FA" w:rsidRPr="00166400">
        <w:rPr>
          <w:rFonts w:ascii="Cambria" w:hAnsi="Cambria" w:cs="Arial"/>
          <w:b/>
          <w:bCs/>
          <w:sz w:val="22"/>
          <w:szCs w:val="22"/>
        </w:rPr>
        <w:t>Cena za Služby</w:t>
      </w:r>
      <w:r w:rsidR="00383724">
        <w:rPr>
          <w:rFonts w:ascii="Cambria" w:hAnsi="Cambria" w:cs="Arial"/>
          <w:sz w:val="22"/>
          <w:szCs w:val="22"/>
        </w:rPr>
        <w:t>“</w:t>
      </w:r>
      <w:r w:rsidR="002312FA">
        <w:rPr>
          <w:rFonts w:ascii="Cambria" w:hAnsi="Cambria" w:cs="Arial"/>
          <w:sz w:val="22"/>
          <w:szCs w:val="22"/>
        </w:rPr>
        <w:t xml:space="preserve"> znamená cenu za poskytovanie</w:t>
      </w:r>
      <w:r w:rsidR="009F0706">
        <w:rPr>
          <w:rFonts w:ascii="Cambria" w:hAnsi="Cambria" w:cs="Arial"/>
          <w:sz w:val="22"/>
          <w:szCs w:val="22"/>
        </w:rPr>
        <w:t xml:space="preserve"> Služieb prevádzky a údržby </w:t>
      </w:r>
      <w:r w:rsidR="002312FA">
        <w:rPr>
          <w:rFonts w:ascii="Cambria" w:hAnsi="Cambria" w:cs="Arial"/>
          <w:sz w:val="22"/>
          <w:szCs w:val="22"/>
        </w:rPr>
        <w:t xml:space="preserve">Sústavy </w:t>
      </w:r>
      <w:r w:rsidR="009F0706">
        <w:rPr>
          <w:rFonts w:ascii="Cambria" w:hAnsi="Cambria" w:cs="Arial"/>
          <w:sz w:val="22"/>
          <w:szCs w:val="22"/>
        </w:rPr>
        <w:t xml:space="preserve">verejného osvetlenia </w:t>
      </w:r>
      <w:r w:rsidR="00C5508B" w:rsidRPr="00D34936">
        <w:rPr>
          <w:rFonts w:ascii="Cambria" w:hAnsi="Cambria" w:cs="Arial"/>
          <w:sz w:val="22"/>
          <w:szCs w:val="22"/>
        </w:rPr>
        <w:t xml:space="preserve">v EUR </w:t>
      </w:r>
      <w:r w:rsidR="003E2B24" w:rsidRPr="00D34936">
        <w:rPr>
          <w:rFonts w:ascii="Cambria" w:hAnsi="Cambria" w:cs="Arial"/>
          <w:sz w:val="22"/>
          <w:szCs w:val="22"/>
        </w:rPr>
        <w:t xml:space="preserve">vrátane </w:t>
      </w:r>
      <w:r w:rsidR="00C5508B" w:rsidRPr="00D34936">
        <w:rPr>
          <w:rFonts w:ascii="Cambria" w:hAnsi="Cambria" w:cs="Arial"/>
          <w:sz w:val="22"/>
          <w:szCs w:val="22"/>
        </w:rPr>
        <w:t xml:space="preserve">DPH </w:t>
      </w:r>
      <w:r w:rsidR="00A14F5D">
        <w:rPr>
          <w:rFonts w:ascii="Cambria" w:hAnsi="Cambria" w:cs="Arial"/>
          <w:sz w:val="22"/>
          <w:szCs w:val="22"/>
        </w:rPr>
        <w:t xml:space="preserve">vypočítanú podľa bodu </w:t>
      </w:r>
      <w:r w:rsidR="00A14F5D">
        <w:rPr>
          <w:rFonts w:ascii="Cambria" w:hAnsi="Cambria" w:cs="Arial"/>
          <w:sz w:val="22"/>
          <w:szCs w:val="22"/>
        </w:rPr>
        <w:fldChar w:fldCharType="begin"/>
      </w:r>
      <w:r w:rsidR="00A14F5D">
        <w:rPr>
          <w:rFonts w:ascii="Cambria" w:hAnsi="Cambria" w:cs="Arial"/>
          <w:sz w:val="22"/>
          <w:szCs w:val="22"/>
        </w:rPr>
        <w:instrText xml:space="preserve"> REF _Ref106030063 \r \h </w:instrText>
      </w:r>
      <w:r w:rsidR="00A14F5D">
        <w:rPr>
          <w:rFonts w:ascii="Cambria" w:hAnsi="Cambria" w:cs="Arial"/>
          <w:sz w:val="22"/>
          <w:szCs w:val="22"/>
        </w:rPr>
      </w:r>
      <w:r w:rsidR="00A14F5D">
        <w:rPr>
          <w:rFonts w:ascii="Cambria" w:hAnsi="Cambria" w:cs="Arial"/>
          <w:sz w:val="22"/>
          <w:szCs w:val="22"/>
        </w:rPr>
        <w:fldChar w:fldCharType="separate"/>
      </w:r>
      <w:r w:rsidR="00180B8B">
        <w:rPr>
          <w:rFonts w:ascii="Cambria" w:hAnsi="Cambria" w:cs="Arial"/>
          <w:sz w:val="22"/>
          <w:szCs w:val="22"/>
        </w:rPr>
        <w:t>5.1.1b)</w:t>
      </w:r>
      <w:r w:rsidR="00A14F5D">
        <w:rPr>
          <w:rFonts w:ascii="Cambria" w:hAnsi="Cambria" w:cs="Arial"/>
          <w:sz w:val="22"/>
          <w:szCs w:val="22"/>
        </w:rPr>
        <w:fldChar w:fldCharType="end"/>
      </w:r>
      <w:r w:rsidRPr="00D34936">
        <w:rPr>
          <w:rFonts w:ascii="Cambria" w:hAnsi="Cambria" w:cs="Arial"/>
          <w:sz w:val="22"/>
          <w:szCs w:val="22"/>
        </w:rPr>
        <w:t xml:space="preserve">. </w:t>
      </w:r>
    </w:p>
    <w:p w14:paraId="4907532D" w14:textId="618F5CD8"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strana“</w:t>
      </w:r>
      <w:r w:rsidRPr="00D34936">
        <w:rPr>
          <w:rFonts w:ascii="Cambria" w:hAnsi="Cambria" w:cs="Arial"/>
          <w:sz w:val="22"/>
          <w:szCs w:val="22"/>
        </w:rPr>
        <w:t xml:space="preserve"> znamená Objednávateľa alebo Zhotoviteľa podľa kontextu. V prípade označenia ako Zmluvné strany, zahŕňa tento pojem aj Objednávateľa aj Zhotoviteľa.</w:t>
      </w:r>
    </w:p>
    <w:p w14:paraId="53E9A79B" w14:textId="075268C7" w:rsidR="00F11619" w:rsidRPr="00166400" w:rsidRDefault="00F11619" w:rsidP="00166400">
      <w:pPr>
        <w:pStyle w:val="Definition1"/>
        <w:rPr>
          <w:rFonts w:ascii="Cambria" w:hAnsi="Cambria"/>
        </w:rPr>
      </w:pPr>
      <w:r>
        <w:rPr>
          <w:rFonts w:ascii="Cambria" w:hAnsi="Cambria"/>
        </w:rPr>
        <w:t>„</w:t>
      </w:r>
      <w:r w:rsidRPr="00CC7B10">
        <w:rPr>
          <w:rFonts w:ascii="Cambria" w:hAnsi="Cambria"/>
          <w:b/>
          <w:bCs/>
        </w:rPr>
        <w:t>Zmluva o</w:t>
      </w:r>
      <w:r>
        <w:rPr>
          <w:rFonts w:ascii="Cambria" w:hAnsi="Cambria"/>
          <w:b/>
          <w:bCs/>
        </w:rPr>
        <w:t> energetickej efektívnosti</w:t>
      </w:r>
      <w:r>
        <w:rPr>
          <w:rFonts w:ascii="Cambria" w:hAnsi="Cambria"/>
        </w:rPr>
        <w:t>“ znamená samostatnú Zmluvu o </w:t>
      </w:r>
      <w:r w:rsidRPr="00F11619">
        <w:rPr>
          <w:rFonts w:ascii="Cambria" w:hAnsi="Cambria"/>
        </w:rPr>
        <w:t xml:space="preserve">energetickej efektívnosti </w:t>
      </w:r>
      <w:r>
        <w:rPr>
          <w:rFonts w:ascii="Cambria" w:hAnsi="Cambria"/>
        </w:rPr>
        <w:t>pre verejný sektor uzatvorenú medzi Poskytovateľom a Objednávateľom na realizáciu rekonštrukcie tých častí verejného osvetlenia mesta Stupava, ktoré z </w:t>
      </w:r>
      <w:r w:rsidR="00DD6ED4">
        <w:rPr>
          <w:rFonts w:ascii="Cambria" w:hAnsi="Cambria"/>
        </w:rPr>
        <w:t>hľadiska</w:t>
      </w:r>
      <w:r>
        <w:rPr>
          <w:rFonts w:ascii="Cambria" w:hAnsi="Cambria"/>
        </w:rPr>
        <w:t xml:space="preserve"> nákladovo-úsporovej bilancie bolo vhodné realizovať </w:t>
      </w:r>
      <w:r w:rsidR="00DD6ED4">
        <w:rPr>
          <w:rFonts w:ascii="Cambria" w:hAnsi="Cambria"/>
        </w:rPr>
        <w:t>formou zmluvy o energetickej efektívnosti pre verejný sektor podľa</w:t>
      </w:r>
      <w:r w:rsidR="00DD6ED4" w:rsidRPr="00DD6ED4">
        <w:t xml:space="preserve"> </w:t>
      </w:r>
      <w:r w:rsidR="00DD6ED4" w:rsidRPr="00DD6ED4">
        <w:rPr>
          <w:rFonts w:ascii="Cambria" w:hAnsi="Cambria"/>
        </w:rPr>
        <w:t>zákon</w:t>
      </w:r>
      <w:r w:rsidR="00DD6ED4">
        <w:rPr>
          <w:rFonts w:ascii="Cambria" w:hAnsi="Cambria"/>
        </w:rPr>
        <w:t>a</w:t>
      </w:r>
      <w:r w:rsidR="00DD6ED4" w:rsidRPr="00DD6ED4">
        <w:rPr>
          <w:rFonts w:ascii="Cambria" w:hAnsi="Cambria"/>
        </w:rPr>
        <w:t xml:space="preserve"> č. 321/2014 Z. z. o energetickej efektívnosti a o zmene a doplnení niektorých zákonov v znení neskorších predpisov</w:t>
      </w:r>
      <w:r>
        <w:rPr>
          <w:rFonts w:ascii="Cambria" w:hAnsi="Cambria"/>
        </w:rPr>
        <w:t xml:space="preserve">, </w:t>
      </w:r>
      <w:r w:rsidR="00DD6ED4">
        <w:rPr>
          <w:rFonts w:ascii="Cambria" w:hAnsi="Cambria"/>
        </w:rPr>
        <w:t>a</w:t>
      </w:r>
      <w:r>
        <w:rPr>
          <w:rFonts w:ascii="Cambria" w:hAnsi="Cambria"/>
        </w:rPr>
        <w:t xml:space="preserve"> ktorú Poskytovateľ s Objednávateľom uzatvoril na základe výsledku toho istého Verejného obstarávania súčasne s touto Zmluvou.</w:t>
      </w:r>
    </w:p>
    <w:p w14:paraId="3B6B3FC8"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Výklad Zmluvy a pojmov</w:t>
      </w:r>
    </w:p>
    <w:p w14:paraId="1C7AAC82"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z kontextu Zmluvy nevyplýva niečo iné alebo v Zmluve nie je vyslovene uvedené inak, pre výklad Zmluvy a pojmov platia nasledovné pravidlá:</w:t>
      </w:r>
    </w:p>
    <w:p w14:paraId="2938AA54"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jednotnom čísle zahŕňajú aj ich množné číslo a naopak;</w:t>
      </w:r>
    </w:p>
    <w:p w14:paraId="7DEB2DB5"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mužskom rode zahŕňajú aj ich ženský rod a naopak;</w:t>
      </w:r>
    </w:p>
    <w:p w14:paraId="424566C0"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4F67FC7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prílohy Zmluvy tvoria jej neoddeliteľnú súčasť, pričom v prípade rozporov medzi textom Zmluvy a znením príloh Zmluvy platí poradie záväznosti dokumentov podľa bodu </w:t>
      </w:r>
      <w:r w:rsidRPr="00D34936">
        <w:rPr>
          <w:rFonts w:ascii="Cambria" w:hAnsi="Cambria" w:cs="Arial"/>
          <w:sz w:val="22"/>
          <w:lang w:eastAsia="cs-CZ"/>
        </w:rPr>
        <w:fldChar w:fldCharType="begin"/>
      </w:r>
      <w:r w:rsidRPr="00D34936">
        <w:rPr>
          <w:rFonts w:ascii="Cambria" w:hAnsi="Cambria" w:cs="Arial"/>
          <w:sz w:val="22"/>
          <w:lang w:eastAsia="cs-CZ"/>
        </w:rPr>
        <w:instrText xml:space="preserve"> REF _Ref488226116 \r \h  \* MERGEFORMAT </w:instrText>
      </w:r>
      <w:r w:rsidRPr="00D34936">
        <w:rPr>
          <w:rFonts w:ascii="Cambria" w:hAnsi="Cambria" w:cs="Arial"/>
          <w:sz w:val="22"/>
          <w:lang w:eastAsia="cs-CZ"/>
        </w:rPr>
      </w:r>
      <w:r w:rsidRPr="00D34936">
        <w:rPr>
          <w:rFonts w:ascii="Cambria" w:hAnsi="Cambria" w:cs="Arial"/>
          <w:sz w:val="22"/>
          <w:lang w:eastAsia="cs-CZ"/>
        </w:rPr>
        <w:fldChar w:fldCharType="separate"/>
      </w:r>
      <w:r w:rsidR="00180B8B">
        <w:rPr>
          <w:rFonts w:ascii="Cambria" w:hAnsi="Cambria" w:cs="Arial"/>
          <w:sz w:val="22"/>
          <w:lang w:eastAsia="cs-CZ"/>
        </w:rPr>
        <w:t>1.3</w:t>
      </w:r>
      <w:r w:rsidRPr="00D34936">
        <w:rPr>
          <w:rFonts w:ascii="Cambria" w:hAnsi="Cambria" w:cs="Arial"/>
          <w:sz w:val="22"/>
          <w:lang w:eastAsia="cs-CZ"/>
        </w:rPr>
        <w:fldChar w:fldCharType="end"/>
      </w:r>
      <w:r w:rsidRPr="00D34936">
        <w:rPr>
          <w:rFonts w:ascii="Cambria" w:hAnsi="Cambria" w:cs="Arial"/>
          <w:sz w:val="22"/>
          <w:lang w:eastAsia="cs-CZ"/>
        </w:rPr>
        <w:t xml:space="preserve"> tejto Zmluvy;</w:t>
      </w:r>
    </w:p>
    <w:p w14:paraId="03A1E2CF" w14:textId="2C20F48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deň sa rozumie kalendárny deň, </w:t>
      </w:r>
      <w:r w:rsidR="004B513E" w:rsidRPr="00D34936">
        <w:rPr>
          <w:rFonts w:ascii="Cambria" w:hAnsi="Cambria" w:cs="Arial"/>
          <w:sz w:val="22"/>
          <w:lang w:eastAsia="cs-CZ"/>
        </w:rPr>
        <w:t>a pracovný deň sa rozumie každý pracovný deň okrem soboty, nedele a štátnych sviatkov v Slovenskej republike</w:t>
      </w:r>
      <w:r w:rsidRPr="00D34936">
        <w:rPr>
          <w:rFonts w:ascii="Cambria" w:hAnsi="Cambria" w:cs="Arial"/>
          <w:sz w:val="22"/>
          <w:lang w:eastAsia="cs-CZ"/>
        </w:rPr>
        <w:t>;</w:t>
      </w:r>
    </w:p>
    <w:p w14:paraId="7486DF43" w14:textId="519E3764" w:rsidR="00A52409" w:rsidRPr="00D34936" w:rsidRDefault="00A52409" w:rsidP="00D47FC9">
      <w:pPr>
        <w:numPr>
          <w:ilvl w:val="3"/>
          <w:numId w:val="15"/>
        </w:numPr>
        <w:spacing w:before="0" w:after="120" w:line="240" w:lineRule="auto"/>
        <w:jc w:val="both"/>
        <w:rPr>
          <w:rFonts w:ascii="Cambria" w:hAnsi="Cambria" w:cs="Arial"/>
          <w:b/>
          <w:sz w:val="22"/>
        </w:rPr>
      </w:pPr>
      <w:r w:rsidRPr="00D34936">
        <w:rPr>
          <w:rFonts w:ascii="Cambria" w:hAnsi="Cambria" w:cs="Arial"/>
          <w:sz w:val="22"/>
          <w:lang w:eastAsia="cs-CZ"/>
        </w:rPr>
        <w:t>osobou sa rozumie aj právnická aj fyzická osoba,</w:t>
      </w:r>
      <w:bookmarkStart w:id="8" w:name="_Ref485113523"/>
      <w:r w:rsidRPr="00D34936">
        <w:rPr>
          <w:rFonts w:ascii="Cambria" w:hAnsi="Cambria" w:cs="Arial"/>
          <w:sz w:val="22"/>
          <w:lang w:eastAsia="cs-CZ"/>
        </w:rPr>
        <w:t xml:space="preserve"> vrátane jej právneho nástupcu.</w:t>
      </w:r>
    </w:p>
    <w:p w14:paraId="752FF2CA" w14:textId="77777777" w:rsidR="00A52409" w:rsidRPr="00D34936" w:rsidRDefault="00A52409" w:rsidP="00D47FC9">
      <w:pPr>
        <w:numPr>
          <w:ilvl w:val="1"/>
          <w:numId w:val="15"/>
        </w:numPr>
        <w:spacing w:before="0" w:after="120" w:line="240" w:lineRule="auto"/>
        <w:jc w:val="both"/>
        <w:rPr>
          <w:rFonts w:ascii="Cambria" w:hAnsi="Cambria" w:cs="Arial"/>
          <w:b/>
          <w:sz w:val="22"/>
        </w:rPr>
      </w:pPr>
      <w:bookmarkStart w:id="9" w:name="_Ref488226116"/>
      <w:r w:rsidRPr="00D34936">
        <w:rPr>
          <w:rFonts w:ascii="Cambria" w:hAnsi="Cambria" w:cs="Arial"/>
          <w:b/>
          <w:sz w:val="22"/>
        </w:rPr>
        <w:t>Poradie záväznosti dokumentov</w:t>
      </w:r>
      <w:bookmarkEnd w:id="8"/>
      <w:bookmarkEnd w:id="9"/>
    </w:p>
    <w:p w14:paraId="4B822D7D" w14:textId="77777777" w:rsidR="00A52409" w:rsidRPr="00D34936" w:rsidRDefault="00A52409" w:rsidP="00733DF1">
      <w:pPr>
        <w:pStyle w:val="BodyText"/>
        <w:ind w:left="709"/>
        <w:jc w:val="both"/>
        <w:rPr>
          <w:rFonts w:ascii="Cambria" w:hAnsi="Cambria" w:cs="Arial"/>
          <w:bCs/>
          <w:iCs/>
          <w:sz w:val="22"/>
        </w:rPr>
      </w:pPr>
      <w:r w:rsidRPr="00D34936">
        <w:rPr>
          <w:rFonts w:ascii="Cambria" w:hAnsi="Cambria" w:cs="Arial"/>
          <w:bCs/>
          <w:iCs/>
          <w:sz w:val="22"/>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D34936" w:rsidRDefault="000D61B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lastRenderedPageBreak/>
        <w:t xml:space="preserve">text </w:t>
      </w:r>
      <w:r w:rsidR="00A52409" w:rsidRPr="00D34936">
        <w:rPr>
          <w:rFonts w:ascii="Cambria" w:hAnsi="Cambria" w:cs="Arial"/>
          <w:sz w:val="22"/>
          <w:lang w:eastAsia="cs-CZ"/>
        </w:rPr>
        <w:t>Zmluv</w:t>
      </w:r>
      <w:r w:rsidRPr="00D34936">
        <w:rPr>
          <w:rFonts w:ascii="Cambria" w:hAnsi="Cambria" w:cs="Arial"/>
          <w:sz w:val="22"/>
          <w:lang w:eastAsia="cs-CZ"/>
        </w:rPr>
        <w:t>y</w:t>
      </w:r>
      <w:r w:rsidR="008E492C" w:rsidRPr="00D34936">
        <w:rPr>
          <w:rFonts w:ascii="Cambria" w:hAnsi="Cambria" w:cs="Arial"/>
          <w:sz w:val="22"/>
          <w:lang w:eastAsia="cs-CZ"/>
        </w:rPr>
        <w:t>;</w:t>
      </w:r>
    </w:p>
    <w:p w14:paraId="21ED3A19" w14:textId="594B5F07" w:rsidR="00F24F83" w:rsidRPr="00D34936" w:rsidRDefault="00F24F83"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Špecifikácia predmetu zákazky</w:t>
      </w:r>
      <w:r w:rsidR="002A4D26" w:rsidRPr="00D34936">
        <w:rPr>
          <w:rFonts w:ascii="Cambria" w:hAnsi="Cambria" w:cs="Arial"/>
          <w:sz w:val="22"/>
          <w:lang w:eastAsia="cs-CZ"/>
        </w:rPr>
        <w:t xml:space="preserve"> a</w:t>
      </w:r>
      <w:r w:rsidR="00DA1184" w:rsidRPr="00D34936">
        <w:rPr>
          <w:rFonts w:ascii="Cambria" w:hAnsi="Cambria" w:cs="Arial"/>
          <w:sz w:val="22"/>
          <w:lang w:eastAsia="cs-CZ"/>
        </w:rPr>
        <w:t xml:space="preserve"> vysvetlenia Súťažných podkladov</w:t>
      </w:r>
      <w:r w:rsidRPr="00D34936">
        <w:rPr>
          <w:rFonts w:ascii="Cambria" w:hAnsi="Cambria" w:cs="Arial"/>
          <w:sz w:val="22"/>
          <w:lang w:eastAsia="cs-CZ"/>
        </w:rPr>
        <w:t>;</w:t>
      </w:r>
    </w:p>
    <w:p w14:paraId="2407E627" w14:textId="1E50A45E" w:rsidR="003E19A0" w:rsidRDefault="00160CF2"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Ponuka Zhotoviteľa</w:t>
      </w:r>
      <w:r w:rsidR="003E19A0">
        <w:rPr>
          <w:rFonts w:ascii="Cambria" w:hAnsi="Cambria" w:cs="Arial"/>
          <w:sz w:val="22"/>
          <w:lang w:eastAsia="cs-CZ"/>
        </w:rPr>
        <w:t>; a</w:t>
      </w:r>
    </w:p>
    <w:p w14:paraId="3E374408" w14:textId="3CA89165" w:rsidR="00A52409" w:rsidRPr="00D34936" w:rsidRDefault="007D49DA" w:rsidP="00D47FC9">
      <w:pPr>
        <w:numPr>
          <w:ilvl w:val="3"/>
          <w:numId w:val="15"/>
        </w:numPr>
        <w:spacing w:before="0" w:after="120" w:line="240" w:lineRule="auto"/>
        <w:jc w:val="both"/>
        <w:rPr>
          <w:rFonts w:ascii="Cambria" w:hAnsi="Cambria" w:cs="Arial"/>
          <w:sz w:val="22"/>
        </w:rPr>
      </w:pPr>
      <w:r>
        <w:rPr>
          <w:rFonts w:ascii="Cambria" w:hAnsi="Cambria" w:cs="Arial"/>
          <w:sz w:val="22"/>
          <w:lang w:eastAsia="cs-CZ"/>
        </w:rPr>
        <w:t>O</w:t>
      </w:r>
      <w:r w:rsidR="003E19A0">
        <w:rPr>
          <w:rFonts w:ascii="Cambria" w:hAnsi="Cambria" w:cs="Arial"/>
          <w:sz w:val="22"/>
          <w:lang w:eastAsia="cs-CZ"/>
        </w:rPr>
        <w:t>statn</w:t>
      </w:r>
      <w:r>
        <w:rPr>
          <w:rFonts w:ascii="Cambria" w:hAnsi="Cambria" w:cs="Arial"/>
          <w:sz w:val="22"/>
          <w:lang w:eastAsia="cs-CZ"/>
        </w:rPr>
        <w:t>á Dokumentácia Zhotoviteľa vypracovaná</w:t>
      </w:r>
      <w:r w:rsidR="003E19A0">
        <w:rPr>
          <w:rFonts w:ascii="Cambria" w:hAnsi="Cambria" w:cs="Arial"/>
          <w:sz w:val="22"/>
          <w:lang w:eastAsia="cs-CZ"/>
        </w:rPr>
        <w:t xml:space="preserve"> Zhotoviteľom</w:t>
      </w:r>
      <w:r w:rsidR="00A52409" w:rsidRPr="00D34936">
        <w:rPr>
          <w:rFonts w:ascii="Cambria" w:hAnsi="Cambria" w:cs="Arial"/>
          <w:sz w:val="22"/>
        </w:rPr>
        <w:t>.</w:t>
      </w:r>
    </w:p>
    <w:p w14:paraId="6939B0D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Predmet Zmluvy</w:t>
      </w:r>
    </w:p>
    <w:p w14:paraId="6542CC7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Predmetom tejto Zmluvy sú najmä, nie však výlučne, nasledovné záväzky Zhotoviteľa: </w:t>
      </w:r>
    </w:p>
    <w:p w14:paraId="1AD734DE" w14:textId="67618ADF" w:rsidR="00825F7A" w:rsidRPr="00D34936" w:rsidRDefault="00825F7A"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Zhotoviteľ je povinný </w:t>
      </w:r>
      <w:r w:rsidR="00903D4F" w:rsidRPr="00D34936">
        <w:rPr>
          <w:rFonts w:ascii="Cambria" w:hAnsi="Cambria" w:cs="Arial"/>
          <w:sz w:val="22"/>
        </w:rPr>
        <w:t xml:space="preserve">v súlade s touto Zmluvou </w:t>
      </w:r>
      <w:r w:rsidRPr="00D34936">
        <w:rPr>
          <w:rFonts w:ascii="Cambria" w:hAnsi="Cambria" w:cs="Arial"/>
          <w:sz w:val="22"/>
        </w:rPr>
        <w:t xml:space="preserve">vypracovať </w:t>
      </w:r>
      <w:r w:rsidR="001E5149" w:rsidRPr="00D34936">
        <w:rPr>
          <w:rFonts w:ascii="Cambria" w:hAnsi="Cambria" w:cs="Arial"/>
          <w:sz w:val="22"/>
        </w:rPr>
        <w:t xml:space="preserve">a odovzdať </w:t>
      </w:r>
      <w:r w:rsidRPr="00D34936">
        <w:rPr>
          <w:rFonts w:ascii="Cambria" w:hAnsi="Cambria" w:cs="Arial"/>
          <w:sz w:val="22"/>
        </w:rPr>
        <w:t xml:space="preserve">všetku </w:t>
      </w:r>
      <w:r w:rsidRPr="00D34936">
        <w:rPr>
          <w:rFonts w:ascii="Cambria" w:hAnsi="Cambria" w:cs="Arial"/>
          <w:sz w:val="22"/>
          <w:lang w:eastAsia="cs-CZ"/>
        </w:rPr>
        <w:t>Dokumentáciu Zhotoviteľa</w:t>
      </w:r>
      <w:r w:rsidR="0062717B" w:rsidRPr="00D34936">
        <w:rPr>
          <w:rFonts w:ascii="Cambria" w:hAnsi="Cambria" w:cs="Arial"/>
          <w:sz w:val="22"/>
          <w:lang w:eastAsia="cs-CZ"/>
        </w:rPr>
        <w:t xml:space="preserve"> uvedenú v Zmluve a odstrániť na Dokumentácií Zhotoviteľa všetky vady</w:t>
      </w:r>
      <w:r w:rsidR="00160CF2" w:rsidRPr="00D34936">
        <w:rPr>
          <w:rFonts w:ascii="Cambria" w:hAnsi="Cambria" w:cs="Arial"/>
          <w:sz w:val="22"/>
          <w:lang w:eastAsia="cs-CZ"/>
        </w:rPr>
        <w:t xml:space="preserve"> a zabezpečiť vydanie </w:t>
      </w:r>
      <w:r w:rsidR="000747F5" w:rsidRPr="00D34936">
        <w:rPr>
          <w:rFonts w:ascii="Cambria" w:hAnsi="Cambria" w:cs="Arial"/>
          <w:sz w:val="22"/>
          <w:lang w:eastAsia="cs-CZ"/>
        </w:rPr>
        <w:t xml:space="preserve">a právoplatnosť </w:t>
      </w:r>
      <w:r w:rsidR="00160CF2" w:rsidRPr="00D34936">
        <w:rPr>
          <w:rFonts w:ascii="Cambria" w:hAnsi="Cambria" w:cs="Arial"/>
          <w:sz w:val="22"/>
          <w:lang w:eastAsia="cs-CZ"/>
        </w:rPr>
        <w:t xml:space="preserve">všetkých </w:t>
      </w:r>
      <w:r w:rsidR="000B4887" w:rsidRPr="00D34936">
        <w:rPr>
          <w:rFonts w:ascii="Cambria" w:hAnsi="Cambria" w:cs="Arial"/>
          <w:sz w:val="22"/>
          <w:lang w:eastAsia="cs-CZ"/>
        </w:rPr>
        <w:t>p</w:t>
      </w:r>
      <w:r w:rsidR="00160CF2" w:rsidRPr="00D34936">
        <w:rPr>
          <w:rFonts w:ascii="Cambria" w:hAnsi="Cambria" w:cs="Arial"/>
          <w:sz w:val="22"/>
          <w:lang w:eastAsia="cs-CZ"/>
        </w:rPr>
        <w:t>ovolení</w:t>
      </w:r>
      <w:r w:rsidR="000B4887" w:rsidRPr="00D34936">
        <w:rPr>
          <w:rFonts w:ascii="Cambria" w:hAnsi="Cambria" w:cs="Arial"/>
          <w:sz w:val="22"/>
          <w:lang w:eastAsia="cs-CZ"/>
        </w:rPr>
        <w:t xml:space="preserve"> na realizáciu Diela</w:t>
      </w:r>
      <w:r w:rsidR="00567E2F" w:rsidRPr="00D34936">
        <w:rPr>
          <w:rFonts w:ascii="Cambria" w:hAnsi="Cambria" w:cs="Arial"/>
          <w:sz w:val="22"/>
          <w:lang w:eastAsia="cs-CZ"/>
        </w:rPr>
        <w:t xml:space="preserve"> a</w:t>
      </w:r>
      <w:r w:rsidR="00FC46DE" w:rsidRPr="00D34936">
        <w:rPr>
          <w:rFonts w:ascii="Cambria" w:hAnsi="Cambria" w:cs="Arial"/>
          <w:sz w:val="22"/>
          <w:lang w:eastAsia="cs-CZ"/>
        </w:rPr>
        <w:t xml:space="preserve"> riadne povolené </w:t>
      </w:r>
      <w:r w:rsidR="00567E2F" w:rsidRPr="00D34936">
        <w:rPr>
          <w:rFonts w:ascii="Cambria" w:hAnsi="Cambria" w:cs="Arial"/>
          <w:sz w:val="22"/>
          <w:lang w:eastAsia="cs-CZ"/>
        </w:rPr>
        <w:t>užívanie Diela</w:t>
      </w:r>
      <w:r w:rsidR="0062717B" w:rsidRPr="00D34936">
        <w:rPr>
          <w:rFonts w:ascii="Cambria" w:hAnsi="Cambria" w:cs="Arial"/>
          <w:sz w:val="22"/>
          <w:lang w:eastAsia="cs-CZ"/>
        </w:rPr>
        <w:t>;</w:t>
      </w:r>
    </w:p>
    <w:p w14:paraId="191DCC59" w14:textId="00A4D974" w:rsidR="00A52409"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vyhotoviť</w:t>
      </w:r>
      <w:r w:rsidR="0001447D" w:rsidRPr="00D34936">
        <w:rPr>
          <w:rFonts w:ascii="Cambria" w:hAnsi="Cambria" w:cs="Arial"/>
          <w:sz w:val="22"/>
          <w:lang w:eastAsia="cs-CZ"/>
        </w:rPr>
        <w:t>, dodať, nainštalovať a sprevádzkovať</w:t>
      </w:r>
      <w:r w:rsidRPr="00D34936">
        <w:rPr>
          <w:rFonts w:ascii="Cambria" w:hAnsi="Cambria" w:cs="Arial"/>
          <w:sz w:val="22"/>
          <w:lang w:eastAsia="cs-CZ"/>
        </w:rPr>
        <w:t xml:space="preserve"> pre Objednávateľa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v súlade s Ponukou Zhotoviteľa, Špecifikáciou predmetu zákazky, Zmluvou a Právnymi predpismi, a odstrániť na </w:t>
      </w:r>
      <w:r w:rsidR="00DD1435" w:rsidRPr="00D34936">
        <w:rPr>
          <w:rFonts w:ascii="Cambria" w:hAnsi="Cambria" w:cs="Arial"/>
          <w:sz w:val="22"/>
          <w:lang w:eastAsia="cs-CZ"/>
        </w:rPr>
        <w:t xml:space="preserve">Diele </w:t>
      </w:r>
      <w:r w:rsidRPr="00D34936">
        <w:rPr>
          <w:rFonts w:ascii="Cambria" w:hAnsi="Cambria" w:cs="Arial"/>
          <w:sz w:val="22"/>
          <w:lang w:eastAsia="cs-CZ"/>
        </w:rPr>
        <w:t>akékoľvek vady</w:t>
      </w:r>
      <w:r w:rsidR="00785740" w:rsidRPr="00D34936">
        <w:rPr>
          <w:rFonts w:ascii="Cambria" w:hAnsi="Cambria" w:cs="Arial"/>
          <w:sz w:val="22"/>
          <w:lang w:eastAsia="cs-CZ"/>
        </w:rPr>
        <w:t xml:space="preserve"> a nedorobky</w:t>
      </w:r>
      <w:r w:rsidRPr="00D34936">
        <w:rPr>
          <w:rFonts w:ascii="Cambria" w:hAnsi="Cambria" w:cs="Arial"/>
          <w:sz w:val="22"/>
          <w:lang w:eastAsia="cs-CZ"/>
        </w:rPr>
        <w:t>;</w:t>
      </w:r>
    </w:p>
    <w:p w14:paraId="4F36F75B" w14:textId="5ACCEC35" w:rsidR="005B00F2" w:rsidRPr="00D34936" w:rsidRDefault="005B00F2" w:rsidP="00D47FC9">
      <w:pPr>
        <w:numPr>
          <w:ilvl w:val="3"/>
          <w:numId w:val="15"/>
        </w:numPr>
        <w:spacing w:before="0" w:after="120" w:line="240" w:lineRule="auto"/>
        <w:jc w:val="both"/>
        <w:rPr>
          <w:rFonts w:ascii="Cambria" w:hAnsi="Cambria" w:cs="Arial"/>
          <w:sz w:val="22"/>
          <w:lang w:eastAsia="cs-CZ"/>
        </w:rPr>
      </w:pPr>
      <w:r>
        <w:rPr>
          <w:rFonts w:ascii="Cambria" w:hAnsi="Cambria" w:cs="Arial"/>
          <w:sz w:val="22"/>
          <w:lang w:eastAsia="cs-CZ"/>
        </w:rPr>
        <w:t xml:space="preserve">Zhotoviteľ je povinný </w:t>
      </w:r>
      <w:r w:rsidR="00967BE0">
        <w:rPr>
          <w:rFonts w:ascii="Cambria" w:hAnsi="Cambria" w:cs="Arial"/>
          <w:sz w:val="22"/>
          <w:lang w:eastAsia="cs-CZ"/>
        </w:rPr>
        <w:t xml:space="preserve">v súlade so Zmluvou </w:t>
      </w:r>
      <w:r>
        <w:rPr>
          <w:rFonts w:ascii="Cambria" w:hAnsi="Cambria" w:cs="Arial"/>
          <w:sz w:val="22"/>
          <w:lang w:eastAsia="cs-CZ"/>
        </w:rPr>
        <w:t xml:space="preserve">prevziať do prevádzky a údržby Sústavu verejného osvetlenia (ako je tento pojem definovaný v Prílohe č. 4 tejto Zmluvy) a vo vzťahu k nej </w:t>
      </w:r>
      <w:r w:rsidR="00967BE0">
        <w:rPr>
          <w:rFonts w:ascii="Cambria" w:hAnsi="Cambria" w:cs="Arial"/>
          <w:sz w:val="22"/>
          <w:lang w:eastAsia="cs-CZ"/>
        </w:rPr>
        <w:t xml:space="preserve">počas celého Obdobia poskytovania Služieb </w:t>
      </w:r>
      <w:r>
        <w:rPr>
          <w:rFonts w:ascii="Cambria" w:hAnsi="Cambria" w:cs="Arial"/>
          <w:sz w:val="22"/>
          <w:lang w:eastAsia="cs-CZ"/>
        </w:rPr>
        <w:t xml:space="preserve">vykonávať </w:t>
      </w:r>
      <w:r w:rsidR="00967BE0">
        <w:rPr>
          <w:rFonts w:ascii="Cambria" w:hAnsi="Cambria" w:cs="Arial"/>
          <w:sz w:val="22"/>
          <w:lang w:eastAsia="cs-CZ"/>
        </w:rPr>
        <w:t>a pre Objednávateľa poskytovať Služby prevádzky a údržby verejného osvetlenia;</w:t>
      </w:r>
    </w:p>
    <w:p w14:paraId="27352968" w14:textId="024AE76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riadne vyhotovené a dokončené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Objednávateľovi </w:t>
      </w:r>
      <w:r w:rsidR="00DE48E8" w:rsidRPr="00D34936">
        <w:rPr>
          <w:rFonts w:ascii="Cambria" w:hAnsi="Cambria" w:cs="Arial"/>
          <w:sz w:val="22"/>
          <w:lang w:eastAsia="cs-CZ"/>
        </w:rPr>
        <w:t>v</w:t>
      </w:r>
      <w:r w:rsidR="00343DEF" w:rsidRPr="00D34936">
        <w:rPr>
          <w:rFonts w:ascii="Cambria" w:hAnsi="Cambria" w:cs="Arial"/>
          <w:sz w:val="22"/>
          <w:lang w:eastAsia="cs-CZ"/>
        </w:rPr>
        <w:t xml:space="preserve"> </w:t>
      </w:r>
      <w:r w:rsidR="00DD1435" w:rsidRPr="00D34936">
        <w:rPr>
          <w:rFonts w:ascii="Cambria" w:hAnsi="Cambria" w:cs="Arial"/>
          <w:sz w:val="22"/>
          <w:lang w:eastAsia="cs-CZ"/>
        </w:rPr>
        <w:t xml:space="preserve">Lehote </w:t>
      </w:r>
      <w:r w:rsidR="00AA07F0" w:rsidRPr="00D34936">
        <w:rPr>
          <w:rFonts w:ascii="Cambria" w:hAnsi="Cambria" w:cs="Arial"/>
          <w:sz w:val="22"/>
          <w:lang w:eastAsia="cs-CZ"/>
        </w:rPr>
        <w:t xml:space="preserve">vykonania </w:t>
      </w:r>
      <w:r w:rsidR="006C6BF1" w:rsidRPr="00D34936">
        <w:rPr>
          <w:rFonts w:ascii="Cambria" w:hAnsi="Cambria" w:cs="Arial"/>
          <w:sz w:val="22"/>
          <w:lang w:eastAsia="cs-CZ"/>
        </w:rPr>
        <w:t>Diela</w:t>
      </w:r>
      <w:r w:rsidR="00DE48E8" w:rsidRPr="00D34936">
        <w:rPr>
          <w:rFonts w:ascii="Cambria" w:hAnsi="Cambria" w:cs="Arial"/>
          <w:sz w:val="22"/>
          <w:lang w:eastAsia="cs-CZ"/>
        </w:rPr>
        <w:t xml:space="preserve"> </w:t>
      </w:r>
      <w:r w:rsidRPr="00D34936">
        <w:rPr>
          <w:rFonts w:ascii="Cambria" w:hAnsi="Cambria" w:cs="Arial"/>
          <w:sz w:val="22"/>
          <w:lang w:eastAsia="cs-CZ"/>
        </w:rPr>
        <w:t>odovzdať v súlade s postupmi a podmienkami podľa tejto Zmluvy</w:t>
      </w:r>
      <w:r w:rsidR="0030636C" w:rsidRPr="00D34936">
        <w:rPr>
          <w:rFonts w:ascii="Cambria" w:hAnsi="Cambria" w:cs="Arial"/>
          <w:sz w:val="22"/>
          <w:lang w:eastAsia="cs-CZ"/>
        </w:rPr>
        <w:t>;</w:t>
      </w:r>
    </w:p>
    <w:p w14:paraId="3D8241AA"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sú najmä, nie však výlučne, nasledovné záväzky Objednávateľa:</w:t>
      </w:r>
    </w:p>
    <w:p w14:paraId="491DEA27" w14:textId="0E9C4E1C"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Objednávateľ je povinný </w:t>
      </w:r>
      <w:r w:rsidR="00EC19D5" w:rsidRPr="00D34936">
        <w:rPr>
          <w:rFonts w:ascii="Cambria" w:hAnsi="Cambria" w:cs="Arial"/>
          <w:sz w:val="22"/>
        </w:rPr>
        <w:t xml:space="preserve">v súlade s touto Zmluvou </w:t>
      </w:r>
      <w:r w:rsidRPr="00D34936">
        <w:rPr>
          <w:rFonts w:ascii="Cambria" w:hAnsi="Cambria" w:cs="Arial"/>
          <w:sz w:val="22"/>
        </w:rPr>
        <w:t xml:space="preserve">Zhotoviteľovi poskytnúť všetku </w:t>
      </w:r>
      <w:r w:rsidRPr="00D34936">
        <w:rPr>
          <w:rFonts w:ascii="Cambria" w:hAnsi="Cambria" w:cs="Arial"/>
          <w:sz w:val="22"/>
          <w:lang w:eastAsia="cs-CZ"/>
        </w:rPr>
        <w:t xml:space="preserve">súčinnosť tak, aby Zhotoviteľ mohol </w:t>
      </w:r>
      <w:r w:rsidR="001E5149" w:rsidRPr="00D34936">
        <w:rPr>
          <w:rFonts w:ascii="Cambria" w:hAnsi="Cambria" w:cs="Arial"/>
          <w:sz w:val="22"/>
          <w:lang w:eastAsia="cs-CZ"/>
        </w:rPr>
        <w:t xml:space="preserve">Dokumentáciu Zhotoviteľa a </w:t>
      </w:r>
      <w:r w:rsidR="00DD1435" w:rsidRPr="00D34936">
        <w:rPr>
          <w:rFonts w:ascii="Cambria" w:hAnsi="Cambria" w:cs="Arial"/>
          <w:sz w:val="22"/>
          <w:lang w:eastAsia="cs-CZ"/>
        </w:rPr>
        <w:t xml:space="preserve">Dielo </w:t>
      </w:r>
      <w:r w:rsidRPr="00D34936">
        <w:rPr>
          <w:rFonts w:ascii="Cambria" w:hAnsi="Cambria" w:cs="Arial"/>
          <w:sz w:val="22"/>
          <w:lang w:eastAsia="cs-CZ"/>
        </w:rPr>
        <w:t>a/alebo ktorúkoľvek časť plnenia na základe tejto Zmluvy vykonať riadne a včas;</w:t>
      </w:r>
    </w:p>
    <w:p w14:paraId="1BACBA61" w14:textId="6EA8DB4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Objednávateľ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 xml:space="preserve">za riadne </w:t>
      </w:r>
      <w:r w:rsidR="00343DEF" w:rsidRPr="00D34936">
        <w:rPr>
          <w:rFonts w:ascii="Cambria" w:hAnsi="Cambria" w:cs="Arial"/>
          <w:sz w:val="22"/>
          <w:lang w:eastAsia="cs-CZ"/>
        </w:rPr>
        <w:t xml:space="preserve">vykonané </w:t>
      </w:r>
      <w:r w:rsidR="00DD1435" w:rsidRPr="00D34936">
        <w:rPr>
          <w:rFonts w:ascii="Cambria" w:hAnsi="Cambria" w:cs="Arial"/>
          <w:sz w:val="22"/>
          <w:lang w:eastAsia="cs-CZ"/>
        </w:rPr>
        <w:t xml:space="preserve">Dielo </w:t>
      </w:r>
      <w:r w:rsidRPr="00D34936">
        <w:rPr>
          <w:rFonts w:ascii="Cambria" w:hAnsi="Cambria" w:cs="Arial"/>
          <w:sz w:val="22"/>
          <w:lang w:eastAsia="cs-CZ"/>
        </w:rPr>
        <w:t>a ostatné plnenia na základe tejto Zmluvy</w:t>
      </w:r>
      <w:r w:rsidR="005E5CC6" w:rsidRPr="00D34936">
        <w:rPr>
          <w:rFonts w:ascii="Cambria" w:hAnsi="Cambria" w:cs="Arial"/>
          <w:sz w:val="22"/>
          <w:lang w:eastAsia="cs-CZ"/>
        </w:rPr>
        <w:t>,</w:t>
      </w:r>
      <w:r w:rsidRPr="00D34936">
        <w:rPr>
          <w:rFonts w:ascii="Cambria" w:hAnsi="Cambria" w:cs="Arial"/>
          <w:sz w:val="22"/>
          <w:lang w:eastAsia="cs-CZ"/>
        </w:rPr>
        <w:t xml:space="preserve"> Zhotoviteľovi zaplatiť </w:t>
      </w:r>
      <w:r w:rsidR="00DD1435" w:rsidRPr="00D34936">
        <w:rPr>
          <w:rFonts w:ascii="Cambria" w:hAnsi="Cambria" w:cs="Arial"/>
          <w:sz w:val="22"/>
          <w:lang w:eastAsia="cs-CZ"/>
        </w:rPr>
        <w:t>Zmluvnú cenu</w:t>
      </w:r>
      <w:r w:rsidRPr="00D34936">
        <w:rPr>
          <w:rFonts w:ascii="Cambria" w:hAnsi="Cambria" w:cs="Arial"/>
          <w:sz w:val="22"/>
          <w:lang w:eastAsia="cs-CZ"/>
        </w:rPr>
        <w:t>;</w:t>
      </w:r>
    </w:p>
    <w:p w14:paraId="4C76D768" w14:textId="0F5C98CC"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Objednávateľ je</w:t>
      </w:r>
      <w:r w:rsidR="00AF306B" w:rsidRPr="00D34936">
        <w:rPr>
          <w:rFonts w:ascii="Cambria" w:hAnsi="Cambria" w:cs="Arial"/>
          <w:sz w:val="22"/>
          <w:lang w:eastAsia="cs-CZ"/>
        </w:rPr>
        <w:t xml:space="preserve"> povinný</w:t>
      </w:r>
      <w:r w:rsidR="00343DEF" w:rsidRPr="00D34936">
        <w:rPr>
          <w:rFonts w:ascii="Cambria" w:hAnsi="Cambria" w:cs="Arial"/>
          <w:sz w:val="22"/>
          <w:lang w:eastAsia="cs-CZ"/>
        </w:rPr>
        <w:t xml:space="preserve"> </w:t>
      </w:r>
      <w:r w:rsidRPr="00D34936">
        <w:rPr>
          <w:rFonts w:ascii="Cambria" w:hAnsi="Cambria" w:cs="Arial"/>
          <w:sz w:val="22"/>
          <w:lang w:eastAsia="cs-CZ"/>
        </w:rPr>
        <w:t xml:space="preserve">riadne vykonané Dielo </w:t>
      </w:r>
      <w:r w:rsidR="008E7E4D" w:rsidRPr="00D34936">
        <w:rPr>
          <w:rFonts w:ascii="Cambria" w:hAnsi="Cambria" w:cs="Arial"/>
          <w:sz w:val="22"/>
          <w:lang w:eastAsia="cs-CZ"/>
        </w:rPr>
        <w:t>a ostatné plnenia</w:t>
      </w:r>
      <w:r w:rsidR="0030636C" w:rsidRPr="00D34936">
        <w:rPr>
          <w:rFonts w:ascii="Cambria" w:hAnsi="Cambria" w:cs="Arial"/>
          <w:sz w:val="22"/>
          <w:lang w:eastAsia="cs-CZ"/>
        </w:rPr>
        <w:t xml:space="preserve"> </w:t>
      </w:r>
      <w:r w:rsidR="008E7E4D" w:rsidRPr="00D34936">
        <w:rPr>
          <w:rFonts w:ascii="Cambria" w:hAnsi="Cambria" w:cs="Arial"/>
          <w:sz w:val="22"/>
          <w:lang w:eastAsia="cs-CZ"/>
        </w:rPr>
        <w:t xml:space="preserve">podľa tejto Zmluvy </w:t>
      </w:r>
      <w:r w:rsidRPr="00D34936">
        <w:rPr>
          <w:rFonts w:ascii="Cambria" w:hAnsi="Cambria" w:cs="Arial"/>
          <w:sz w:val="22"/>
          <w:lang w:eastAsia="cs-CZ"/>
        </w:rPr>
        <w:t>v súlade</w:t>
      </w:r>
      <w:r w:rsidRPr="00D34936">
        <w:rPr>
          <w:rFonts w:ascii="Cambria" w:hAnsi="Cambria" w:cs="Arial"/>
          <w:sz w:val="22"/>
        </w:rPr>
        <w:t xml:space="preserve"> s ustanoveniami tejto Zmluvy prevziať.</w:t>
      </w:r>
    </w:p>
    <w:p w14:paraId="06328528" w14:textId="7F6E21E1"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je aj úprava všetkých ostatných práv a povinností Zmluvných strán spojených s riadnym plnením tejto Zmluvy alebo v súvislosti s ňou.</w:t>
      </w:r>
    </w:p>
    <w:p w14:paraId="5537C74A" w14:textId="6C3C2ACB" w:rsidR="0064034F" w:rsidRPr="00D34936" w:rsidRDefault="00CE3368"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PROJEKTOVÁ DOKUMENTÁCIA DIELA A OSTATNÁ DOKUMENTÁCIA ZHOTOVITEĽA</w:t>
      </w:r>
    </w:p>
    <w:p w14:paraId="463BF731" w14:textId="2BEB56A0" w:rsidR="00810184" w:rsidRPr="00D34936" w:rsidRDefault="00CE3368" w:rsidP="00810184">
      <w:pPr>
        <w:numPr>
          <w:ilvl w:val="1"/>
          <w:numId w:val="15"/>
        </w:numPr>
        <w:spacing w:before="0" w:after="120" w:line="240" w:lineRule="auto"/>
        <w:jc w:val="both"/>
        <w:rPr>
          <w:rFonts w:ascii="Cambria" w:hAnsi="Cambria" w:cs="Arial"/>
          <w:b/>
          <w:sz w:val="22"/>
        </w:rPr>
      </w:pPr>
      <w:bookmarkStart w:id="10" w:name="_Ref485904907"/>
      <w:bookmarkStart w:id="11" w:name="_Ref485906146"/>
      <w:bookmarkStart w:id="12" w:name="_Ref514746327"/>
      <w:r w:rsidRPr="00D34936">
        <w:rPr>
          <w:rFonts w:ascii="Cambria" w:hAnsi="Cambria" w:cs="Arial"/>
          <w:b/>
          <w:sz w:val="22"/>
        </w:rPr>
        <w:t>Dokumentácia Zhotoviteľa</w:t>
      </w:r>
    </w:p>
    <w:p w14:paraId="0586FB7B" w14:textId="5698368E" w:rsidR="00810184" w:rsidRPr="002960D0" w:rsidRDefault="00810184" w:rsidP="00810184">
      <w:pPr>
        <w:numPr>
          <w:ilvl w:val="2"/>
          <w:numId w:val="15"/>
        </w:numPr>
        <w:spacing w:before="0" w:after="120" w:line="240" w:lineRule="auto"/>
        <w:jc w:val="both"/>
        <w:rPr>
          <w:rFonts w:ascii="Cambria" w:hAnsi="Cambria" w:cs="Arial"/>
          <w:sz w:val="22"/>
        </w:rPr>
      </w:pPr>
      <w:bookmarkStart w:id="13" w:name="_Ref8126391"/>
      <w:r w:rsidRPr="002960D0">
        <w:rPr>
          <w:rFonts w:ascii="Cambria" w:hAnsi="Cambria" w:cs="Arial"/>
          <w:sz w:val="22"/>
        </w:rPr>
        <w:t xml:space="preserve">V rozsahu v akom to bude potrebné pre realizáciu Diela Zhotoviteľ vypracuje nad rámec projektovej dokumentácie poskytnutej Objednávateľom v rámci Prílohy č. 1 tejto Zmluvy všetku ďalšiu projektovú či inú sprievodnú dokumentáciu tak, aby na jej základe spolu s projektovou dokumentáciou podľa Prílohy č. 1 tejto Zmluvy bolo možné postupne riadne a v súlade s Harmonogramom prác zhotoviť Dielo tak, aby bolo Dielo zhotovené pre účely Preberacieho konania podľa bodu </w:t>
      </w:r>
      <w:r w:rsidRPr="002960D0">
        <w:rPr>
          <w:rFonts w:ascii="Cambria" w:hAnsi="Cambria" w:cs="Arial"/>
          <w:sz w:val="22"/>
        </w:rPr>
        <w:fldChar w:fldCharType="begin"/>
      </w:r>
      <w:r w:rsidRPr="002960D0">
        <w:rPr>
          <w:rFonts w:ascii="Cambria" w:hAnsi="Cambria" w:cs="Arial"/>
          <w:sz w:val="22"/>
        </w:rPr>
        <w:instrText xml:space="preserve"> REF _Ref485113649 \r \h  \* MERGEFORMAT </w:instrText>
      </w:r>
      <w:r w:rsidRPr="002960D0">
        <w:rPr>
          <w:rFonts w:ascii="Cambria" w:hAnsi="Cambria" w:cs="Arial"/>
          <w:sz w:val="22"/>
        </w:rPr>
      </w:r>
      <w:r w:rsidRPr="002960D0">
        <w:rPr>
          <w:rFonts w:ascii="Cambria" w:hAnsi="Cambria" w:cs="Arial"/>
          <w:sz w:val="22"/>
        </w:rPr>
        <w:fldChar w:fldCharType="separate"/>
      </w:r>
      <w:r w:rsidR="00180B8B">
        <w:rPr>
          <w:rFonts w:ascii="Cambria" w:hAnsi="Cambria" w:cs="Arial"/>
          <w:sz w:val="22"/>
        </w:rPr>
        <w:t>3.6</w:t>
      </w:r>
      <w:r w:rsidRPr="002960D0">
        <w:rPr>
          <w:rFonts w:ascii="Cambria" w:hAnsi="Cambria" w:cs="Arial"/>
          <w:sz w:val="22"/>
        </w:rPr>
        <w:fldChar w:fldCharType="end"/>
      </w:r>
      <w:r w:rsidRPr="002960D0">
        <w:rPr>
          <w:rFonts w:ascii="Cambria" w:hAnsi="Cambria" w:cs="Arial"/>
          <w:sz w:val="22"/>
        </w:rPr>
        <w:t xml:space="preserve"> tejto Zmluvy. </w:t>
      </w:r>
      <w:bookmarkEnd w:id="10"/>
      <w:bookmarkEnd w:id="13"/>
    </w:p>
    <w:p w14:paraId="266A47A5" w14:textId="4C9135F4" w:rsidR="00810184" w:rsidRPr="002960D0" w:rsidRDefault="00810184" w:rsidP="00810184">
      <w:pPr>
        <w:numPr>
          <w:ilvl w:val="2"/>
          <w:numId w:val="15"/>
        </w:numPr>
        <w:spacing w:before="0" w:after="120" w:line="240" w:lineRule="auto"/>
        <w:jc w:val="both"/>
        <w:rPr>
          <w:rFonts w:ascii="Cambria" w:hAnsi="Cambria" w:cs="Arial"/>
          <w:sz w:val="22"/>
        </w:rPr>
      </w:pPr>
      <w:bookmarkStart w:id="14" w:name="_Ref525819706"/>
      <w:bookmarkStart w:id="15" w:name="_Ref8132595"/>
      <w:r w:rsidRPr="002960D0">
        <w:rPr>
          <w:rFonts w:ascii="Cambria" w:hAnsi="Cambria" w:cs="Arial"/>
          <w:sz w:val="22"/>
        </w:rPr>
        <w:t xml:space="preserve">Zhotoviteľ sa zaväzuje túto </w:t>
      </w:r>
      <w:r w:rsidR="00E5094A" w:rsidRPr="002960D0">
        <w:rPr>
          <w:rFonts w:ascii="Cambria" w:hAnsi="Cambria" w:cs="Arial"/>
          <w:sz w:val="22"/>
        </w:rPr>
        <w:t xml:space="preserve">časť Dokumentácie Zhotoviteľa </w:t>
      </w:r>
      <w:r w:rsidRPr="002960D0">
        <w:rPr>
          <w:rFonts w:ascii="Cambria" w:hAnsi="Cambria" w:cs="Arial"/>
          <w:sz w:val="22"/>
        </w:rPr>
        <w:t>dokončiť tak, aby zabezpečil právoplatnosť všetkých povolení potrebných na realizáciu Diela v s</w:t>
      </w:r>
      <w:r w:rsidRPr="002960D0">
        <w:rPr>
          <w:rFonts w:ascii="Cambria" w:hAnsi="Cambria" w:cs="Proba Pro"/>
          <w:sz w:val="22"/>
        </w:rPr>
        <w:t>ú</w:t>
      </w:r>
      <w:r w:rsidRPr="002960D0">
        <w:rPr>
          <w:rFonts w:ascii="Cambria" w:hAnsi="Cambria" w:cs="Arial"/>
          <w:sz w:val="22"/>
        </w:rPr>
        <w:t>lade s Harmonogramom pr</w:t>
      </w:r>
      <w:r w:rsidRPr="002960D0">
        <w:rPr>
          <w:rFonts w:ascii="Cambria" w:hAnsi="Cambria" w:cs="Proba Pro"/>
          <w:sz w:val="22"/>
        </w:rPr>
        <w:t>á</w:t>
      </w:r>
      <w:r w:rsidRPr="002960D0">
        <w:rPr>
          <w:rFonts w:ascii="Cambria" w:hAnsi="Cambria" w:cs="Arial"/>
          <w:sz w:val="22"/>
        </w:rPr>
        <w:t xml:space="preserve">c najneskôr </w:t>
      </w:r>
      <w:r w:rsidRPr="00BE585E">
        <w:rPr>
          <w:rFonts w:ascii="Cambria" w:hAnsi="Cambria" w:cs="Arial"/>
          <w:b/>
          <w:bCs/>
          <w:sz w:val="22"/>
        </w:rPr>
        <w:t xml:space="preserve">do </w:t>
      </w:r>
      <w:r w:rsidR="00D15BBE">
        <w:rPr>
          <w:rFonts w:ascii="Cambria" w:hAnsi="Cambria" w:cs="Arial"/>
          <w:b/>
          <w:bCs/>
          <w:sz w:val="22"/>
        </w:rPr>
        <w:t>(5)</w:t>
      </w:r>
      <w:r w:rsidRPr="00BE585E">
        <w:rPr>
          <w:rFonts w:ascii="Cambria" w:hAnsi="Cambria" w:cs="Arial"/>
          <w:b/>
          <w:bCs/>
          <w:sz w:val="22"/>
        </w:rPr>
        <w:t xml:space="preserve"> mesiacov</w:t>
      </w:r>
      <w:r w:rsidRPr="002960D0">
        <w:rPr>
          <w:rFonts w:ascii="Cambria" w:hAnsi="Cambria" w:cs="Arial"/>
          <w:sz w:val="22"/>
        </w:rPr>
        <w:t xml:space="preserve"> odo dňa nadobudnutia účinnosti tejto Zmluvy. Pred podaním žiadosti o vydanie stavebného, resp. iného povolenia na realizáciu Diela je Zhotoviteľ v primeranom predstihu povinný kompletnú projektovú dokumentáciu Diela predložiť Objednávateľovi na </w:t>
      </w:r>
      <w:bookmarkEnd w:id="14"/>
      <w:r w:rsidR="00984622" w:rsidRPr="002960D0">
        <w:rPr>
          <w:rFonts w:ascii="Cambria" w:hAnsi="Cambria" w:cs="Arial"/>
          <w:sz w:val="22"/>
        </w:rPr>
        <w:t>odsúhlasenie</w:t>
      </w:r>
      <w:r w:rsidRPr="002960D0">
        <w:rPr>
          <w:rFonts w:ascii="Cambria" w:hAnsi="Cambria" w:cs="Arial"/>
          <w:sz w:val="22"/>
        </w:rPr>
        <w:t>.</w:t>
      </w:r>
      <w:bookmarkEnd w:id="15"/>
    </w:p>
    <w:p w14:paraId="71DB366F" w14:textId="105FA781" w:rsidR="00984622" w:rsidRPr="00D34936" w:rsidRDefault="00984622" w:rsidP="00F308B2">
      <w:pPr>
        <w:numPr>
          <w:ilvl w:val="2"/>
          <w:numId w:val="15"/>
        </w:numPr>
        <w:spacing w:before="0" w:after="120" w:line="240" w:lineRule="auto"/>
        <w:jc w:val="both"/>
        <w:rPr>
          <w:rFonts w:ascii="Cambria" w:hAnsi="Cambria" w:cs="Arial"/>
          <w:b/>
          <w:sz w:val="22"/>
        </w:rPr>
      </w:pPr>
      <w:r w:rsidRPr="00D34936">
        <w:rPr>
          <w:rFonts w:ascii="Cambria" w:hAnsi="Cambria" w:cs="Arial"/>
          <w:sz w:val="22"/>
        </w:rPr>
        <w:lastRenderedPageBreak/>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w:t>
      </w:r>
      <w:r w:rsidR="009515C9" w:rsidRPr="00D34936">
        <w:rPr>
          <w:rFonts w:ascii="Cambria" w:hAnsi="Cambria" w:cs="Arial"/>
          <w:sz w:val="22"/>
        </w:rPr>
        <w:t>.</w:t>
      </w:r>
    </w:p>
    <w:p w14:paraId="58CD9BE9" w14:textId="5B63FC52" w:rsidR="00233778" w:rsidRPr="00D34936" w:rsidRDefault="00233778"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Úradné rozhodnutia, schválenia a súhlasy</w:t>
      </w:r>
      <w:bookmarkEnd w:id="11"/>
    </w:p>
    <w:p w14:paraId="62E32072" w14:textId="258F71DB"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je povinný zaobstarať všetky povolenia, licencie, súhlasy</w:t>
      </w:r>
      <w:r w:rsidR="00020884" w:rsidRPr="00D34936">
        <w:rPr>
          <w:rFonts w:ascii="Cambria" w:hAnsi="Cambria" w:cs="Arial"/>
          <w:sz w:val="22"/>
        </w:rPr>
        <w:t>, vyjadrenia, stanoviská</w:t>
      </w:r>
      <w:r w:rsidR="00233778" w:rsidRPr="00D34936">
        <w:rPr>
          <w:rFonts w:ascii="Cambria" w:hAnsi="Cambria" w:cs="Arial"/>
          <w:sz w:val="22"/>
        </w:rPr>
        <w:t xml:space="preserve"> a rozhodnutia požadované Právnymi predpismi a touto Zmluvou týkajúce sa vyhotovenia a dokončenia Diela a odstránenia akýchkoľvek vád</w:t>
      </w:r>
      <w:r w:rsidR="00020884" w:rsidRPr="00D34936">
        <w:rPr>
          <w:rFonts w:ascii="Cambria" w:hAnsi="Cambria" w:cs="Arial"/>
          <w:sz w:val="22"/>
        </w:rPr>
        <w:t xml:space="preserve"> a nedorobkov</w:t>
      </w:r>
      <w:r w:rsidR="00233778" w:rsidRPr="00D34936">
        <w:rPr>
          <w:rFonts w:ascii="Cambria" w:hAnsi="Cambria" w:cs="Arial"/>
          <w:sz w:val="22"/>
        </w:rPr>
        <w:t xml:space="preserve"> a zaplatiť všetky dane, odvody a poplatky súvisiace s tým.</w:t>
      </w:r>
    </w:p>
    <w:p w14:paraId="3E609759" w14:textId="794BBE36"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D34936">
        <w:rPr>
          <w:rFonts w:ascii="Cambria" w:hAnsi="Cambria" w:cs="Arial"/>
          <w:sz w:val="22"/>
        </w:rPr>
        <w:t>Diela potrebné</w:t>
      </w:r>
      <w:r w:rsidR="00233778" w:rsidRPr="00D34936">
        <w:rPr>
          <w:rFonts w:ascii="Cambria" w:hAnsi="Cambria" w:cs="Arial"/>
          <w:sz w:val="22"/>
        </w:rPr>
        <w:t xml:space="preserve">) </w:t>
      </w:r>
      <w:r w:rsidR="00020884" w:rsidRPr="00D34936">
        <w:rPr>
          <w:rFonts w:ascii="Cambria" w:hAnsi="Cambria" w:cs="Arial"/>
          <w:sz w:val="22"/>
        </w:rPr>
        <w:t>a vykonanie predpísaných skúšok</w:t>
      </w:r>
      <w:r w:rsidR="00B25846" w:rsidRPr="00D34936">
        <w:rPr>
          <w:rFonts w:ascii="Cambria" w:hAnsi="Cambria" w:cs="Arial"/>
          <w:sz w:val="22"/>
        </w:rPr>
        <w:t xml:space="preserve"> a testov (v rozsahu v akom sú pre zhotovenia a následné prevádzkovanie Diela potrebné) </w:t>
      </w:r>
      <w:r w:rsidR="00233778" w:rsidRPr="00D34936">
        <w:rPr>
          <w:rFonts w:ascii="Cambria" w:hAnsi="Cambria" w:cs="Arial"/>
          <w:sz w:val="22"/>
        </w:rPr>
        <w:t>tak, aby tým nebolo ohrozené zhotovenie a dokončenie Diela a odstránenie vád</w:t>
      </w:r>
      <w:r w:rsidR="00B25846" w:rsidRPr="00D34936">
        <w:rPr>
          <w:rFonts w:ascii="Cambria" w:hAnsi="Cambria" w:cs="Arial"/>
          <w:sz w:val="22"/>
        </w:rPr>
        <w:t xml:space="preserve"> a nedorobkov</w:t>
      </w:r>
      <w:r w:rsidR="00233778" w:rsidRPr="00D34936">
        <w:rPr>
          <w:rFonts w:ascii="Cambria" w:hAnsi="Cambria" w:cs="Arial"/>
          <w:sz w:val="22"/>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D34936">
        <w:rPr>
          <w:rFonts w:ascii="Cambria" w:hAnsi="Cambria" w:cs="Arial"/>
          <w:sz w:val="22"/>
        </w:rPr>
        <w:t>Zhotoviteľ</w:t>
      </w:r>
      <w:r w:rsidR="00233778" w:rsidRPr="00D34936">
        <w:rPr>
          <w:rFonts w:ascii="Cambria" w:hAnsi="Cambria" w:cs="Arial"/>
          <w:sz w:val="22"/>
        </w:rPr>
        <w:t xml:space="preserve">a počíta s potrebou vydania týchto rozhodnutí a schválení a primeranú časovú náročnosť tohto procesu </w:t>
      </w:r>
      <w:r w:rsidR="00B25846" w:rsidRPr="00D34936">
        <w:rPr>
          <w:rFonts w:ascii="Cambria" w:hAnsi="Cambria" w:cs="Arial"/>
          <w:sz w:val="22"/>
        </w:rPr>
        <w:t xml:space="preserve">vrátane všetkých prípadne nadväzujúcich procesov a konaní </w:t>
      </w:r>
      <w:r w:rsidRPr="00D34936">
        <w:rPr>
          <w:rFonts w:ascii="Cambria" w:hAnsi="Cambria" w:cs="Arial"/>
          <w:sz w:val="22"/>
        </w:rPr>
        <w:t>Zhotoviteľ</w:t>
      </w:r>
      <w:r w:rsidR="00233778" w:rsidRPr="00D34936">
        <w:rPr>
          <w:rFonts w:ascii="Cambria" w:hAnsi="Cambria" w:cs="Arial"/>
          <w:sz w:val="22"/>
        </w:rPr>
        <w:t xml:space="preserve"> </w:t>
      </w:r>
      <w:r w:rsidR="00373DDB" w:rsidRPr="00D34936">
        <w:rPr>
          <w:rFonts w:ascii="Cambria" w:hAnsi="Cambria" w:cs="Arial"/>
          <w:sz w:val="22"/>
        </w:rPr>
        <w:t xml:space="preserve">plne a bez akejkoľvek výhrady </w:t>
      </w:r>
      <w:r w:rsidR="00233778" w:rsidRPr="00D34936">
        <w:rPr>
          <w:rFonts w:ascii="Cambria" w:hAnsi="Cambria" w:cs="Arial"/>
          <w:sz w:val="22"/>
        </w:rPr>
        <w:t xml:space="preserve">zohľadnil vo svojej Ponuke </w:t>
      </w:r>
      <w:r w:rsidRPr="00D34936">
        <w:rPr>
          <w:rFonts w:ascii="Cambria" w:hAnsi="Cambria" w:cs="Arial"/>
          <w:sz w:val="22"/>
        </w:rPr>
        <w:t>Zhotoviteľ</w:t>
      </w:r>
      <w:r w:rsidR="00233778" w:rsidRPr="00D34936">
        <w:rPr>
          <w:rFonts w:ascii="Cambria" w:hAnsi="Cambria" w:cs="Arial"/>
          <w:sz w:val="22"/>
        </w:rPr>
        <w:t>a.</w:t>
      </w:r>
    </w:p>
    <w:bookmarkEnd w:id="12"/>
    <w:p w14:paraId="723F6463" w14:textId="2BE98918" w:rsidR="007B1AE1" w:rsidRPr="00D34936" w:rsidRDefault="007B1AE1" w:rsidP="00D47FC9">
      <w:pPr>
        <w:pStyle w:val="ListParagraph"/>
        <w:numPr>
          <w:ilvl w:val="1"/>
          <w:numId w:val="15"/>
        </w:numPr>
        <w:spacing w:after="240"/>
        <w:jc w:val="both"/>
        <w:rPr>
          <w:rFonts w:ascii="Cambria" w:hAnsi="Cambria" w:cs="Arial"/>
          <w:b/>
          <w:sz w:val="22"/>
          <w:szCs w:val="22"/>
        </w:rPr>
      </w:pPr>
      <w:r w:rsidRPr="00D34936">
        <w:rPr>
          <w:rFonts w:ascii="Cambria" w:hAnsi="Cambria" w:cs="Arial"/>
          <w:b/>
          <w:sz w:val="22"/>
          <w:szCs w:val="22"/>
        </w:rPr>
        <w:t>Dokumentácia skutočného vyhotovenia Diela</w:t>
      </w:r>
    </w:p>
    <w:p w14:paraId="6E3FF1D4" w14:textId="2ECCD7EB" w:rsidR="007B1AE1" w:rsidRPr="00D34936" w:rsidRDefault="00F52414" w:rsidP="00EC123F">
      <w:pPr>
        <w:spacing w:before="0" w:after="120" w:line="240" w:lineRule="auto"/>
        <w:ind w:left="709"/>
        <w:jc w:val="both"/>
        <w:rPr>
          <w:rFonts w:ascii="Cambria" w:hAnsi="Cambria" w:cs="Arial"/>
          <w:sz w:val="22"/>
        </w:rPr>
      </w:pPr>
      <w:r w:rsidRPr="00D34936">
        <w:rPr>
          <w:rFonts w:ascii="Cambria" w:hAnsi="Cambria" w:cs="Arial"/>
          <w:sz w:val="22"/>
        </w:rPr>
        <w:t>Zhotoviteľ</w:t>
      </w:r>
      <w:r w:rsidR="007B1AE1" w:rsidRPr="00D34936">
        <w:rPr>
          <w:rFonts w:ascii="Cambria" w:hAnsi="Cambria" w:cs="Arial"/>
          <w:sz w:val="22"/>
        </w:rPr>
        <w:t xml:space="preserve"> po dokončení </w:t>
      </w:r>
      <w:r w:rsidR="005B1DFB" w:rsidRPr="00D34936">
        <w:rPr>
          <w:rFonts w:ascii="Cambria" w:hAnsi="Cambria" w:cs="Arial"/>
          <w:sz w:val="22"/>
        </w:rPr>
        <w:t>Diela</w:t>
      </w:r>
      <w:r w:rsidR="007B1AE1" w:rsidRPr="00D34936">
        <w:rPr>
          <w:rFonts w:ascii="Cambria" w:hAnsi="Cambria" w:cs="Arial"/>
          <w:sz w:val="22"/>
        </w:rPr>
        <w:t xml:space="preserve"> vypracuje dokumentáciu skutočného vyhotovenia Diela, ktorá bude obsahovať presné rozmery a podrobnosti pr</w:t>
      </w:r>
      <w:r w:rsidR="007B1AE1" w:rsidRPr="00D34936">
        <w:rPr>
          <w:rFonts w:ascii="Cambria" w:hAnsi="Cambria" w:cs="Proba Pro"/>
          <w:sz w:val="22"/>
        </w:rPr>
        <w:t>á</w:t>
      </w:r>
      <w:r w:rsidR="007B1AE1" w:rsidRPr="00D34936">
        <w:rPr>
          <w:rFonts w:ascii="Cambria" w:hAnsi="Cambria" w:cs="Arial"/>
          <w:sz w:val="22"/>
        </w:rPr>
        <w:t>c, v</w:t>
      </w:r>
      <w:r w:rsidR="007B1AE1" w:rsidRPr="00D34936">
        <w:rPr>
          <w:rFonts w:ascii="Cambria" w:hAnsi="Cambria" w:cs="Proba Pro"/>
          <w:sz w:val="22"/>
        </w:rPr>
        <w:t>ý</w:t>
      </w:r>
      <w:r w:rsidR="007B1AE1" w:rsidRPr="00D34936">
        <w:rPr>
          <w:rFonts w:ascii="Cambria" w:hAnsi="Cambria" w:cs="Arial"/>
          <w:sz w:val="22"/>
        </w:rPr>
        <w:t>kresy a ak</w:t>
      </w:r>
      <w:r w:rsidR="007B1AE1" w:rsidRPr="00D34936">
        <w:rPr>
          <w:rFonts w:ascii="Cambria" w:hAnsi="Cambria" w:cs="Proba Pro"/>
          <w:sz w:val="22"/>
        </w:rPr>
        <w:t>ú</w:t>
      </w:r>
      <w:r w:rsidR="007B1AE1" w:rsidRPr="00D34936">
        <w:rPr>
          <w:rFonts w:ascii="Cambria" w:hAnsi="Cambria" w:cs="Arial"/>
          <w:sz w:val="22"/>
        </w:rPr>
        <w:t>ko</w:t>
      </w:r>
      <w:r w:rsidR="007B1AE1" w:rsidRPr="00D34936">
        <w:rPr>
          <w:rFonts w:ascii="Cambria" w:hAnsi="Cambria" w:cs="Proba Pro"/>
          <w:sz w:val="22"/>
        </w:rPr>
        <w:t>ľ</w:t>
      </w:r>
      <w:r w:rsidR="007B1AE1" w:rsidRPr="00D34936">
        <w:rPr>
          <w:rFonts w:ascii="Cambria" w:hAnsi="Cambria" w:cs="Arial"/>
          <w:sz w:val="22"/>
        </w:rPr>
        <w:t>vek dokument</w:t>
      </w:r>
      <w:r w:rsidR="007B1AE1" w:rsidRPr="00D34936">
        <w:rPr>
          <w:rFonts w:ascii="Cambria" w:hAnsi="Cambria" w:cs="Proba Pro"/>
          <w:sz w:val="22"/>
        </w:rPr>
        <w:t>á</w:t>
      </w:r>
      <w:r w:rsidR="007B1AE1" w:rsidRPr="00D34936">
        <w:rPr>
          <w:rFonts w:ascii="Cambria" w:hAnsi="Cambria" w:cs="Arial"/>
          <w:sz w:val="22"/>
        </w:rPr>
        <w:t>ciu celého Diela tak, ako bol</w:t>
      </w:r>
      <w:r w:rsidR="005B1DFB" w:rsidRPr="00D34936">
        <w:rPr>
          <w:rFonts w:ascii="Cambria" w:hAnsi="Cambria" w:cs="Arial"/>
          <w:sz w:val="22"/>
        </w:rPr>
        <w:t>o</w:t>
      </w:r>
      <w:r w:rsidR="007B1AE1" w:rsidRPr="00D34936">
        <w:rPr>
          <w:rFonts w:ascii="Cambria" w:hAnsi="Cambria" w:cs="Arial"/>
          <w:sz w:val="22"/>
        </w:rPr>
        <w:t xml:space="preserve"> skutočne vykonané. </w:t>
      </w:r>
      <w:r w:rsidR="00E457E9" w:rsidRPr="00D34936">
        <w:rPr>
          <w:rFonts w:ascii="Cambria" w:hAnsi="Cambria" w:cs="Arial"/>
          <w:sz w:val="22"/>
        </w:rPr>
        <w:t xml:space="preserve">Šesť (6) </w:t>
      </w:r>
      <w:r w:rsidR="007B1AE1" w:rsidRPr="00D34936">
        <w:rPr>
          <w:rFonts w:ascii="Cambria" w:hAnsi="Cambria" w:cs="Arial"/>
          <w:sz w:val="22"/>
        </w:rPr>
        <w:t>vyhotoven</w:t>
      </w:r>
      <w:r w:rsidR="00E457E9" w:rsidRPr="00D34936">
        <w:rPr>
          <w:rFonts w:ascii="Cambria" w:hAnsi="Cambria" w:cs="Arial"/>
          <w:sz w:val="22"/>
        </w:rPr>
        <w:t>í</w:t>
      </w:r>
      <w:r w:rsidR="007B1AE1" w:rsidRPr="00D34936">
        <w:rPr>
          <w:rFonts w:ascii="Cambria" w:hAnsi="Cambria" w:cs="Arial"/>
          <w:sz w:val="22"/>
        </w:rPr>
        <w:t xml:space="preserve"> dokumentácie skutočného vyhotovenia Diela v tla</w:t>
      </w:r>
      <w:r w:rsidR="007B1AE1" w:rsidRPr="00D34936">
        <w:rPr>
          <w:rFonts w:ascii="Cambria" w:hAnsi="Cambria" w:cs="Proba Pro"/>
          <w:sz w:val="22"/>
        </w:rPr>
        <w:t>č</w:t>
      </w:r>
      <w:r w:rsidR="007B1AE1" w:rsidRPr="00D34936">
        <w:rPr>
          <w:rFonts w:ascii="Cambria" w:hAnsi="Cambria" w:cs="Arial"/>
          <w:sz w:val="22"/>
        </w:rPr>
        <w:t xml:space="preserve">enej forme a jedno vyhotovenie v elektronickej forme </w:t>
      </w:r>
      <w:r w:rsidR="000C3C15">
        <w:rPr>
          <w:rFonts w:ascii="Cambria" w:hAnsi="Cambria" w:cs="Arial"/>
          <w:sz w:val="22"/>
        </w:rPr>
        <w:t xml:space="preserve">v príslušných formátoch, v akom sa spracováva </w:t>
      </w:r>
      <w:r w:rsidR="007B1AE1" w:rsidRPr="00D34936">
        <w:rPr>
          <w:rFonts w:ascii="Cambria" w:hAnsi="Cambria" w:cs="Arial"/>
          <w:sz w:val="22"/>
        </w:rPr>
        <w:t xml:space="preserve">je </w:t>
      </w:r>
      <w:r w:rsidRPr="00D34936">
        <w:rPr>
          <w:rFonts w:ascii="Cambria" w:hAnsi="Cambria" w:cs="Arial"/>
          <w:sz w:val="22"/>
        </w:rPr>
        <w:t>Zhotoviteľ</w:t>
      </w:r>
      <w:r w:rsidR="007B1AE1" w:rsidRPr="00D34936">
        <w:rPr>
          <w:rFonts w:ascii="Cambria" w:hAnsi="Cambria" w:cs="Arial"/>
          <w:sz w:val="22"/>
        </w:rPr>
        <w:t xml:space="preserve"> povinný odovzdať Objednávateľovi k </w:t>
      </w:r>
      <w:r w:rsidR="006529C2" w:rsidRPr="00D34936">
        <w:rPr>
          <w:rFonts w:ascii="Cambria" w:hAnsi="Cambria" w:cs="Arial"/>
          <w:sz w:val="22"/>
        </w:rPr>
        <w:t xml:space="preserve">Preberaciemu </w:t>
      </w:r>
      <w:r w:rsidR="007B1AE1" w:rsidRPr="00D34936">
        <w:rPr>
          <w:rFonts w:ascii="Cambria" w:hAnsi="Cambria" w:cs="Arial"/>
          <w:sz w:val="22"/>
        </w:rPr>
        <w:t xml:space="preserve">konaniu. V prípade, ak dôjde postupom podľa tejto Zmluvy k akejkoľvek zmene Diela počas trvania tejto Zmluvy, </w:t>
      </w:r>
      <w:r w:rsidRPr="00D34936">
        <w:rPr>
          <w:rFonts w:ascii="Cambria" w:hAnsi="Cambria" w:cs="Arial"/>
          <w:sz w:val="22"/>
        </w:rPr>
        <w:t>Zhotoviteľ</w:t>
      </w:r>
      <w:r w:rsidR="007B1AE1" w:rsidRPr="00D34936">
        <w:rPr>
          <w:rFonts w:ascii="Cambria" w:hAnsi="Cambria" w:cs="Arial"/>
          <w:sz w:val="22"/>
        </w:rPr>
        <w:t xml:space="preserve"> bude vždy povinný aktualizovať a Objednávateľovi odovzdať aktualizovanú dokumentáciu skutočného vyhotovenia Diela.</w:t>
      </w:r>
    </w:p>
    <w:p w14:paraId="5B2AF0DF" w14:textId="419D93B1" w:rsidR="00A52409" w:rsidRPr="00D34936" w:rsidRDefault="00A52409"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ZHOTOVENIE DIELA</w:t>
      </w:r>
    </w:p>
    <w:p w14:paraId="2734B6C3" w14:textId="47651C32" w:rsidR="008F4AFA" w:rsidRPr="00D34936" w:rsidRDefault="00013A08" w:rsidP="00D47FC9">
      <w:pPr>
        <w:numPr>
          <w:ilvl w:val="1"/>
          <w:numId w:val="15"/>
        </w:numPr>
        <w:spacing w:before="0" w:after="120" w:line="240" w:lineRule="auto"/>
        <w:jc w:val="both"/>
        <w:rPr>
          <w:rFonts w:ascii="Cambria" w:hAnsi="Cambria" w:cs="Arial"/>
          <w:b/>
          <w:sz w:val="22"/>
        </w:rPr>
      </w:pPr>
      <w:r w:rsidRPr="00D34936">
        <w:rPr>
          <w:rFonts w:ascii="Cambria" w:hAnsi="Cambria" w:cs="Arial"/>
          <w:b/>
          <w:color w:val="000000"/>
          <w:sz w:val="22"/>
        </w:rPr>
        <w:t>Osobitné p</w:t>
      </w:r>
      <w:r w:rsidR="008F4AFA" w:rsidRPr="00D34936">
        <w:rPr>
          <w:rFonts w:ascii="Cambria" w:hAnsi="Cambria" w:cs="Arial"/>
          <w:b/>
          <w:color w:val="000000"/>
          <w:sz w:val="22"/>
        </w:rPr>
        <w:t>odmienky</w:t>
      </w:r>
      <w:r w:rsidR="008F4AFA" w:rsidRPr="00D34936">
        <w:rPr>
          <w:rFonts w:ascii="Cambria" w:hAnsi="Cambria" w:cs="Arial"/>
          <w:b/>
          <w:sz w:val="22"/>
        </w:rPr>
        <w:t xml:space="preserve"> vykonania Diela</w:t>
      </w:r>
    </w:p>
    <w:p w14:paraId="2C54310E" w14:textId="16D4442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to, že Dielo, všetky </w:t>
      </w:r>
      <w:r w:rsidR="00E93ECE" w:rsidRPr="00D34936">
        <w:rPr>
          <w:rFonts w:ascii="Cambria" w:hAnsi="Cambria" w:cs="Arial"/>
          <w:bCs/>
          <w:sz w:val="22"/>
        </w:rPr>
        <w:t>m</w:t>
      </w:r>
      <w:r w:rsidRPr="00D34936">
        <w:rPr>
          <w:rFonts w:ascii="Cambria" w:hAnsi="Cambria" w:cs="Arial"/>
          <w:bCs/>
          <w:sz w:val="22"/>
        </w:rPr>
        <w:t>ateriály a Technologické zariadenia budú vyhovovať </w:t>
      </w:r>
      <w:r w:rsidR="00CA089D" w:rsidRPr="00D34936">
        <w:rPr>
          <w:rFonts w:ascii="Cambria" w:hAnsi="Cambria" w:cs="Arial"/>
          <w:bCs/>
          <w:sz w:val="22"/>
        </w:rPr>
        <w:t xml:space="preserve">Špecifikácii </w:t>
      </w:r>
      <w:r w:rsidRPr="00D34936">
        <w:rPr>
          <w:rFonts w:ascii="Cambria" w:hAnsi="Cambria" w:cs="Arial"/>
          <w:bCs/>
          <w:sz w:val="22"/>
        </w:rPr>
        <w:t xml:space="preserve">predmetu zákazky, Ponuke Zhotoviteľa, Zmluve a Právnym predpisom. </w:t>
      </w:r>
    </w:p>
    <w:p w14:paraId="34EAB43D" w14:textId="43D2A64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nesie zodpovednosť za správne umiestnenie všetkých častí Diela v súlade so Špecifikáciou predmetu zákazky a Dokumentáciou Zhotoviteľa a špecifikami </w:t>
      </w:r>
      <w:r w:rsidR="002D726A" w:rsidRPr="00D34936">
        <w:rPr>
          <w:rFonts w:ascii="Cambria" w:hAnsi="Cambria" w:cs="Arial"/>
          <w:bCs/>
          <w:sz w:val="22"/>
        </w:rPr>
        <w:t>verejného osvetlenia</w:t>
      </w:r>
      <w:r w:rsidR="00A72690" w:rsidRPr="00D34936">
        <w:rPr>
          <w:rFonts w:ascii="Cambria" w:hAnsi="Cambria" w:cs="Arial"/>
          <w:bCs/>
          <w:sz w:val="22"/>
        </w:rPr>
        <w:t xml:space="preserve"> </w:t>
      </w:r>
      <w:r w:rsidR="0069498E" w:rsidRPr="00D34936">
        <w:rPr>
          <w:rFonts w:ascii="Cambria" w:hAnsi="Cambria" w:cs="Arial"/>
          <w:bCs/>
          <w:sz w:val="22"/>
        </w:rPr>
        <w:t>a projektovou</w:t>
      </w:r>
      <w:r w:rsidR="0069498E" w:rsidRPr="00D34936">
        <w:rPr>
          <w:rFonts w:ascii="Cambria" w:hAnsi="Cambria" w:cs="Arial"/>
          <w:sz w:val="22"/>
        </w:rPr>
        <w:t xml:space="preserve"> a inou dokumentáciou </w:t>
      </w:r>
      <w:r w:rsidR="00A72690" w:rsidRPr="00D34936">
        <w:rPr>
          <w:rFonts w:ascii="Cambria" w:hAnsi="Cambria" w:cs="Arial"/>
          <w:sz w:val="22"/>
        </w:rPr>
        <w:t>Diela.</w:t>
      </w:r>
      <w:r w:rsidR="00E5417C" w:rsidRPr="00D34936">
        <w:rPr>
          <w:rFonts w:ascii="Cambria" w:hAnsi="Cambria" w:cs="Arial"/>
          <w:sz w:val="22"/>
        </w:rPr>
        <w:t xml:space="preserve"> </w:t>
      </w:r>
    </w:p>
    <w:p w14:paraId="625A8405" w14:textId="2D8F7C1F" w:rsidR="00E24CBC" w:rsidRPr="00D34936" w:rsidRDefault="00E24CBC" w:rsidP="00D47FC9">
      <w:pPr>
        <w:pStyle w:val="ListParagraph"/>
        <w:numPr>
          <w:ilvl w:val="2"/>
          <w:numId w:val="15"/>
        </w:numPr>
        <w:spacing w:after="240"/>
        <w:jc w:val="both"/>
        <w:rPr>
          <w:rFonts w:ascii="Cambria" w:hAnsi="Cambria"/>
          <w:sz w:val="22"/>
          <w:szCs w:val="22"/>
        </w:rPr>
      </w:pPr>
      <w:bookmarkStart w:id="16" w:name="_Ref518903989"/>
      <w:r w:rsidRPr="00D34936">
        <w:rPr>
          <w:rFonts w:ascii="Cambria" w:hAnsi="Cambria"/>
          <w:sz w:val="22"/>
          <w:szCs w:val="22"/>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sidRPr="00D34936">
        <w:rPr>
          <w:rFonts w:ascii="Cambria" w:hAnsi="Cambria"/>
          <w:sz w:val="22"/>
          <w:szCs w:val="22"/>
        </w:rPr>
        <w:t xml:space="preserve">bezodkladne </w:t>
      </w:r>
      <w:r w:rsidRPr="00D34936">
        <w:rPr>
          <w:rFonts w:ascii="Cambria" w:hAnsi="Cambria"/>
          <w:sz w:val="22"/>
          <w:szCs w:val="22"/>
        </w:rPr>
        <w:t>nahradí.</w:t>
      </w:r>
    </w:p>
    <w:bookmarkEnd w:id="16"/>
    <w:p w14:paraId="02B1293D" w14:textId="6C8FCD1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Zhotoviteľ počas celej platnosti tejto Zmluvy nesie zodpovednosť za </w:t>
      </w:r>
      <w:r w:rsidR="004666D4" w:rsidRPr="00D34936">
        <w:rPr>
          <w:rFonts w:ascii="Cambria" w:hAnsi="Cambria" w:cs="Arial"/>
          <w:bCs/>
          <w:sz w:val="22"/>
        </w:rPr>
        <w:t xml:space="preserve">vyhotovenie Diela a </w:t>
      </w:r>
      <w:r w:rsidRPr="00D34936">
        <w:rPr>
          <w:rFonts w:ascii="Cambria" w:hAnsi="Cambria" w:cs="Arial"/>
          <w:bCs/>
          <w:sz w:val="22"/>
        </w:rPr>
        <w:t>všetky práce na Diele a akékoľvek nebezpečenstvo spojené s</w:t>
      </w:r>
      <w:r w:rsidR="004666D4" w:rsidRPr="00D34936">
        <w:rPr>
          <w:rFonts w:ascii="Cambria" w:hAnsi="Cambria" w:cs="Arial"/>
          <w:bCs/>
          <w:sz w:val="22"/>
        </w:rPr>
        <w:t xml:space="preserve"> vyhotovovaním a </w:t>
      </w:r>
      <w:r w:rsidRPr="00D34936">
        <w:rPr>
          <w:rFonts w:ascii="Cambria" w:hAnsi="Cambria" w:cs="Arial"/>
          <w:bCs/>
          <w:sz w:val="22"/>
        </w:rPr>
        <w:t>prácami na Diele</w:t>
      </w:r>
      <w:r w:rsidR="004666D4" w:rsidRPr="00D34936">
        <w:rPr>
          <w:rFonts w:ascii="Cambria" w:hAnsi="Cambria" w:cs="Arial"/>
          <w:bCs/>
          <w:sz w:val="22"/>
        </w:rPr>
        <w:t xml:space="preserve"> </w:t>
      </w:r>
      <w:r w:rsidRPr="00D34936">
        <w:rPr>
          <w:rFonts w:ascii="Cambria" w:hAnsi="Cambria" w:cs="Arial"/>
          <w:bCs/>
          <w:sz w:val="22"/>
        </w:rPr>
        <w:t xml:space="preserve">a akýmikoľvek inými prácami a činnosťami, ktoré je Zhotoviteľ povinný vykonať na základe tejto Zmluvy. Zhotoviteľ zabezpečí </w:t>
      </w:r>
      <w:r w:rsidR="00201551" w:rsidRPr="00D34936">
        <w:rPr>
          <w:rFonts w:ascii="Cambria" w:hAnsi="Cambria" w:cs="Arial"/>
          <w:bCs/>
          <w:sz w:val="22"/>
        </w:rPr>
        <w:t xml:space="preserve">a sám bude </w:t>
      </w:r>
      <w:r w:rsidR="009E2B6D" w:rsidRPr="00D34936">
        <w:rPr>
          <w:rFonts w:ascii="Cambria" w:hAnsi="Cambria" w:cs="Arial"/>
          <w:bCs/>
          <w:sz w:val="22"/>
        </w:rPr>
        <w:t xml:space="preserve">v plnom rozsahu </w:t>
      </w:r>
      <w:r w:rsidR="00201551" w:rsidRPr="00D34936">
        <w:rPr>
          <w:rFonts w:ascii="Cambria" w:hAnsi="Cambria" w:cs="Arial"/>
          <w:bCs/>
          <w:sz w:val="22"/>
        </w:rPr>
        <w:t>dodržiavať</w:t>
      </w:r>
      <w:r w:rsidR="002043E3" w:rsidRPr="00D34936">
        <w:rPr>
          <w:rFonts w:ascii="Cambria" w:hAnsi="Cambria" w:cs="Arial"/>
          <w:bCs/>
          <w:sz w:val="22"/>
        </w:rPr>
        <w:t xml:space="preserve">, ako bude v jeho zodpovednosti </w:t>
      </w:r>
      <w:r w:rsidR="00F17A63" w:rsidRPr="00D34936">
        <w:rPr>
          <w:rFonts w:ascii="Cambria" w:hAnsi="Cambria" w:cs="Arial"/>
          <w:bCs/>
          <w:sz w:val="22"/>
        </w:rPr>
        <w:t>s ohľadom na rozsah jeho činností</w:t>
      </w:r>
      <w:r w:rsidRPr="00D34936">
        <w:rPr>
          <w:rFonts w:ascii="Cambria" w:hAnsi="Cambria" w:cs="Arial"/>
          <w:bCs/>
          <w:sz w:val="22"/>
        </w:rPr>
        <w:t>, nie však výlučne:</w:t>
      </w:r>
    </w:p>
    <w:p w14:paraId="6187BD15" w14:textId="66F6B0D9"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bCs/>
          <w:sz w:val="22"/>
        </w:rPr>
        <w:t xml:space="preserve">aby na </w:t>
      </w:r>
      <w:r w:rsidR="0098101F" w:rsidRPr="00D34936">
        <w:rPr>
          <w:rFonts w:ascii="Cambria" w:hAnsi="Cambria" w:cs="Arial"/>
          <w:bCs/>
          <w:sz w:val="22"/>
        </w:rPr>
        <w:t>miesta</w:t>
      </w:r>
      <w:r w:rsidR="0098101F" w:rsidRPr="00D34936">
        <w:rPr>
          <w:rFonts w:ascii="Cambria" w:hAnsi="Cambria" w:cs="Arial"/>
          <w:sz w:val="22"/>
        </w:rPr>
        <w:t>, kde môže dôjsť k ohrozeniu života alebo zdravia</w:t>
      </w:r>
      <w:r w:rsidR="0098101F" w:rsidRPr="00D34936" w:rsidDel="0098101F">
        <w:rPr>
          <w:rFonts w:ascii="Cambria" w:hAnsi="Cambria" w:cs="Arial"/>
          <w:bCs/>
          <w:sz w:val="22"/>
        </w:rPr>
        <w:t xml:space="preserve"> </w:t>
      </w:r>
      <w:r w:rsidRPr="00D34936">
        <w:rPr>
          <w:rFonts w:ascii="Cambria" w:hAnsi="Cambria" w:cs="Arial"/>
          <w:bCs/>
          <w:sz w:val="22"/>
        </w:rPr>
        <w:t>nemali v čase výkonu prác prístup nepovolané osoby</w:t>
      </w:r>
      <w:r w:rsidRPr="00D34936">
        <w:rPr>
          <w:rFonts w:ascii="Cambria" w:hAnsi="Cambria" w:cs="Arial"/>
          <w:sz w:val="22"/>
        </w:rPr>
        <w:t>;</w:t>
      </w:r>
    </w:p>
    <w:p w14:paraId="2F6DCA1D" w14:textId="20EB6D0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označenie </w:t>
      </w:r>
      <w:r w:rsidR="0098101F" w:rsidRPr="00D34936">
        <w:rPr>
          <w:rFonts w:ascii="Cambria" w:hAnsi="Cambria" w:cs="Arial"/>
          <w:sz w:val="22"/>
        </w:rPr>
        <w:t>staveniska</w:t>
      </w:r>
      <w:r w:rsidRPr="00D34936">
        <w:rPr>
          <w:rFonts w:ascii="Cambria" w:hAnsi="Cambria" w:cs="Arial"/>
          <w:sz w:val="22"/>
        </w:rPr>
        <w:t>;</w:t>
      </w:r>
    </w:p>
    <w:p w14:paraId="7120ED6B" w14:textId="579CE91C"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poriadok a čistotu na </w:t>
      </w:r>
      <w:r w:rsidR="0098101F" w:rsidRPr="00D34936">
        <w:rPr>
          <w:rFonts w:ascii="Cambria" w:hAnsi="Cambria" w:cs="Arial"/>
          <w:sz w:val="22"/>
        </w:rPr>
        <w:t>stavenisku</w:t>
      </w:r>
      <w:r w:rsidRPr="00D34936">
        <w:rPr>
          <w:rFonts w:ascii="Cambria" w:hAnsi="Cambria" w:cs="Arial"/>
          <w:sz w:val="22"/>
        </w:rPr>
        <w:t xml:space="preserve">, v jeho okolí </w:t>
      </w:r>
      <w:r w:rsidR="00940F78" w:rsidRPr="00D34936">
        <w:rPr>
          <w:rFonts w:ascii="Cambria" w:hAnsi="Cambria" w:cs="Arial"/>
          <w:sz w:val="22"/>
        </w:rPr>
        <w:t xml:space="preserve">(vrátane stavebného dvora) </w:t>
      </w:r>
      <w:r w:rsidRPr="00D34936">
        <w:rPr>
          <w:rFonts w:ascii="Cambria" w:hAnsi="Cambria" w:cs="Arial"/>
          <w:sz w:val="22"/>
        </w:rPr>
        <w:t>a na užívaných inžinierskych sieťach;</w:t>
      </w:r>
    </w:p>
    <w:p w14:paraId="62507C6C" w14:textId="2A30C2ED" w:rsidR="009E2B6D" w:rsidRPr="00D34936" w:rsidRDefault="009E2B6D" w:rsidP="00D47FC9">
      <w:pPr>
        <w:numPr>
          <w:ilvl w:val="3"/>
          <w:numId w:val="15"/>
        </w:numPr>
        <w:spacing w:before="0" w:after="120" w:line="240" w:lineRule="auto"/>
        <w:jc w:val="both"/>
        <w:rPr>
          <w:rFonts w:ascii="Cambria" w:hAnsi="Cambria" w:cs="Arial"/>
          <w:sz w:val="22"/>
        </w:rPr>
      </w:pPr>
      <w:r w:rsidRPr="00D34936">
        <w:rPr>
          <w:rFonts w:ascii="Cambria" w:hAnsi="Cambria"/>
          <w:sz w:val="22"/>
        </w:rPr>
        <w:t xml:space="preserve">dodržiavanie všetkých právnych predpisov v oblasti zamestnávania, pracovnoprávnych vzťahov, nelegálnej práce, nelegálneho zamestnávania a pod. vo vzťahu k osobám, ktoré pre </w:t>
      </w:r>
      <w:r w:rsidR="00FA125C" w:rsidRPr="00D34936">
        <w:rPr>
          <w:rFonts w:ascii="Cambria" w:hAnsi="Cambria"/>
          <w:sz w:val="22"/>
        </w:rPr>
        <w:t>Z</w:t>
      </w:r>
      <w:r w:rsidRPr="00D34936">
        <w:rPr>
          <w:rFonts w:ascii="Cambria" w:hAnsi="Cambria"/>
          <w:sz w:val="22"/>
        </w:rPr>
        <w:t xml:space="preserve">hotoviteľa vykonávajú v súvislosti s realizáciou Diela podľa tejto </w:t>
      </w:r>
      <w:r w:rsidR="00FA125C" w:rsidRPr="00D34936">
        <w:rPr>
          <w:rFonts w:ascii="Cambria" w:hAnsi="Cambria"/>
          <w:sz w:val="22"/>
        </w:rPr>
        <w:t>Z</w:t>
      </w:r>
      <w:r w:rsidRPr="00D34936">
        <w:rPr>
          <w:rFonts w:ascii="Cambria" w:hAnsi="Cambria"/>
          <w:sz w:val="22"/>
        </w:rPr>
        <w:t>mluvy akúkoľvek činnosť</w:t>
      </w:r>
      <w:r w:rsidR="00FA125C" w:rsidRPr="00D34936">
        <w:rPr>
          <w:rFonts w:ascii="Cambria" w:hAnsi="Cambria"/>
          <w:sz w:val="22"/>
        </w:rPr>
        <w:t>;</w:t>
      </w:r>
    </w:p>
    <w:p w14:paraId="23E6B2B7" w14:textId="74C5F43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predchádzanie škodám na majetku </w:t>
      </w:r>
      <w:r w:rsidR="00940F78" w:rsidRPr="00D34936">
        <w:rPr>
          <w:rFonts w:ascii="Cambria" w:hAnsi="Cambria" w:cs="Arial"/>
          <w:sz w:val="22"/>
        </w:rPr>
        <w:t xml:space="preserve">Objednávateľa a </w:t>
      </w:r>
      <w:r w:rsidRPr="00D34936">
        <w:rPr>
          <w:rFonts w:ascii="Cambria" w:hAnsi="Cambria" w:cs="Arial"/>
          <w:sz w:val="22"/>
        </w:rPr>
        <w:t>tretích osôb;</w:t>
      </w:r>
    </w:p>
    <w:p w14:paraId="6462E408" w14:textId="49A0EB3E"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na </w:t>
      </w:r>
      <w:r w:rsidR="00F4341E" w:rsidRPr="00D34936">
        <w:rPr>
          <w:rFonts w:ascii="Cambria" w:hAnsi="Cambria" w:cs="Arial"/>
          <w:sz w:val="22"/>
        </w:rPr>
        <w:t>stavenisku</w:t>
      </w:r>
      <w:r w:rsidRPr="00D34936">
        <w:rPr>
          <w:rFonts w:ascii="Cambria" w:hAnsi="Cambria" w:cs="Arial"/>
          <w:sz w:val="22"/>
        </w:rPr>
        <w:t>, počas celého zhotovovania Diela, dostupnosť</w:t>
      </w:r>
      <w:r w:rsidR="000307BD" w:rsidRPr="00D34936">
        <w:rPr>
          <w:rFonts w:ascii="Cambria" w:hAnsi="Cambria" w:cs="Arial"/>
          <w:sz w:val="22"/>
        </w:rPr>
        <w:t xml:space="preserve"> potrebnej</w:t>
      </w:r>
      <w:r w:rsidRPr="00D34936">
        <w:rPr>
          <w:rFonts w:ascii="Cambria" w:hAnsi="Cambria" w:cs="Arial"/>
          <w:sz w:val="22"/>
        </w:rPr>
        <w:t xml:space="preserve"> </w:t>
      </w:r>
      <w:r w:rsidR="000307BD" w:rsidRPr="00D34936">
        <w:rPr>
          <w:rFonts w:ascii="Cambria" w:hAnsi="Cambria" w:cs="Arial"/>
          <w:sz w:val="22"/>
        </w:rPr>
        <w:t>Dokumentácie Zhotoviteľa</w:t>
      </w:r>
      <w:r w:rsidRPr="00D34936">
        <w:rPr>
          <w:rFonts w:ascii="Cambria" w:hAnsi="Cambria" w:cs="Arial"/>
          <w:sz w:val="22"/>
        </w:rPr>
        <w:t xml:space="preserve"> potrebnej na uskutočňovanie Diela a na výkon dohľadu; </w:t>
      </w:r>
    </w:p>
    <w:p w14:paraId="5A7F42A3" w14:textId="11769520" w:rsidR="007E14B6" w:rsidRPr="00D34936" w:rsidRDefault="008F4AFA"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 xml:space="preserve">odstránenie všetkých technologických zariadení a vybavenia </w:t>
      </w:r>
      <w:r w:rsidR="00F4341E" w:rsidRPr="00D34936">
        <w:rPr>
          <w:rFonts w:ascii="Cambria" w:hAnsi="Cambria" w:cs="Arial"/>
          <w:sz w:val="22"/>
        </w:rPr>
        <w:t xml:space="preserve">staveniska </w:t>
      </w:r>
      <w:r w:rsidRPr="00D34936">
        <w:rPr>
          <w:rFonts w:ascii="Cambria" w:hAnsi="Cambria" w:cs="Arial"/>
          <w:sz w:val="22"/>
        </w:rPr>
        <w:t xml:space="preserve">zo </w:t>
      </w:r>
      <w:r w:rsidR="00F4341E" w:rsidRPr="00D34936">
        <w:rPr>
          <w:rFonts w:ascii="Cambria" w:hAnsi="Cambria" w:cs="Arial"/>
          <w:sz w:val="22"/>
        </w:rPr>
        <w:t>staveniska</w:t>
      </w:r>
      <w:r w:rsidRPr="00D34936">
        <w:rPr>
          <w:rFonts w:ascii="Cambria" w:hAnsi="Cambria" w:cs="Arial"/>
          <w:sz w:val="22"/>
        </w:rPr>
        <w:t xml:space="preserve">, nadbytočných stavebných výrobkov, a odpadu zo </w:t>
      </w:r>
      <w:r w:rsidR="00F4341E" w:rsidRPr="00D34936">
        <w:rPr>
          <w:rFonts w:ascii="Cambria" w:hAnsi="Cambria" w:cs="Arial"/>
          <w:sz w:val="22"/>
        </w:rPr>
        <w:t>staveniska</w:t>
      </w:r>
      <w:r w:rsidR="000307BD" w:rsidRPr="00D34936">
        <w:rPr>
          <w:rFonts w:ascii="Cambria" w:hAnsi="Cambria" w:cs="Arial"/>
          <w:bCs/>
          <w:sz w:val="22"/>
        </w:rPr>
        <w:t>;</w:t>
      </w:r>
      <w:r w:rsidRPr="00D34936">
        <w:rPr>
          <w:rFonts w:ascii="Cambria" w:hAnsi="Cambria" w:cs="Arial"/>
          <w:bCs/>
          <w:sz w:val="22"/>
        </w:rPr>
        <w:t xml:space="preserve"> toto ustanovenie sa primerane použije aj v prípade odstraňovania vád a</w:t>
      </w:r>
      <w:r w:rsidR="003A7D74" w:rsidRPr="00D34936">
        <w:rPr>
          <w:rFonts w:ascii="Cambria" w:hAnsi="Cambria" w:cs="Arial"/>
          <w:bCs/>
          <w:sz w:val="22"/>
        </w:rPr>
        <w:t> </w:t>
      </w:r>
      <w:r w:rsidRPr="00D34936">
        <w:rPr>
          <w:rFonts w:ascii="Cambria" w:hAnsi="Cambria" w:cs="Arial"/>
          <w:bCs/>
          <w:sz w:val="22"/>
        </w:rPr>
        <w:t>nedorobkov</w:t>
      </w:r>
      <w:r w:rsidR="003A7D74" w:rsidRPr="00D34936">
        <w:rPr>
          <w:rFonts w:ascii="Cambria" w:hAnsi="Cambria" w:cs="Arial"/>
          <w:bCs/>
          <w:sz w:val="22"/>
        </w:rPr>
        <w:t xml:space="preserve">, najneskôr do </w:t>
      </w:r>
      <w:r w:rsidR="003334B5" w:rsidRPr="00D34936">
        <w:rPr>
          <w:rFonts w:ascii="Cambria" w:hAnsi="Cambria" w:cs="Arial"/>
          <w:bCs/>
          <w:sz w:val="22"/>
        </w:rPr>
        <w:t>desiatich (10)</w:t>
      </w:r>
      <w:r w:rsidR="003A7D74" w:rsidRPr="00D34936">
        <w:rPr>
          <w:rFonts w:ascii="Cambria" w:hAnsi="Cambria" w:cs="Arial"/>
          <w:bCs/>
          <w:sz w:val="22"/>
        </w:rPr>
        <w:t xml:space="preserve"> dní odo dňa odovzdania a prevzatia Diela bez vád a</w:t>
      </w:r>
      <w:r w:rsidR="00EA4A6E" w:rsidRPr="00D34936">
        <w:rPr>
          <w:rFonts w:ascii="Cambria" w:hAnsi="Cambria" w:cs="Arial"/>
          <w:bCs/>
          <w:sz w:val="22"/>
        </w:rPr>
        <w:t> </w:t>
      </w:r>
      <w:r w:rsidR="003A7D74" w:rsidRPr="00D34936">
        <w:rPr>
          <w:rFonts w:ascii="Cambria" w:hAnsi="Cambria" w:cs="Arial"/>
          <w:bCs/>
          <w:sz w:val="22"/>
        </w:rPr>
        <w:t>nedorobkov</w:t>
      </w:r>
      <w:r w:rsidR="00EA4A6E" w:rsidRPr="00D34936">
        <w:rPr>
          <w:rFonts w:ascii="Cambria" w:hAnsi="Cambria" w:cs="Arial"/>
          <w:bCs/>
          <w:sz w:val="22"/>
        </w:rPr>
        <w:t>.</w:t>
      </w:r>
    </w:p>
    <w:p w14:paraId="7501F12F" w14:textId="11A218F1"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Nebezpečenstvo vzniku škody na </w:t>
      </w:r>
      <w:r w:rsidR="00F4341E" w:rsidRPr="00D34936">
        <w:rPr>
          <w:rFonts w:ascii="Cambria" w:hAnsi="Cambria" w:cs="Arial"/>
          <w:bCs/>
          <w:sz w:val="22"/>
        </w:rPr>
        <w:t>m</w:t>
      </w:r>
      <w:r w:rsidRPr="00D34936">
        <w:rPr>
          <w:rFonts w:ascii="Cambria" w:hAnsi="Cambria" w:cs="Arial"/>
          <w:bCs/>
          <w:sz w:val="22"/>
        </w:rPr>
        <w:t>ateriáloch</w:t>
      </w:r>
      <w:r w:rsidR="0042570C" w:rsidRPr="00D34936">
        <w:rPr>
          <w:rFonts w:ascii="Cambria" w:hAnsi="Cambria" w:cs="Arial"/>
          <w:bCs/>
          <w:sz w:val="22"/>
        </w:rPr>
        <w:t>, Technologických zariadeniach</w:t>
      </w:r>
      <w:r w:rsidRPr="00D34936">
        <w:rPr>
          <w:rFonts w:ascii="Cambria" w:hAnsi="Cambria" w:cs="Arial"/>
          <w:bCs/>
          <w:sz w:val="22"/>
        </w:rPr>
        <w:t xml:space="preserve"> a Diele znáša výlučne Zhotoviteľ a to až do úplného prevzatia Diela zo strany Objednávateľa </w:t>
      </w:r>
      <w:r w:rsidR="007F70C6" w:rsidRPr="00D34936">
        <w:rPr>
          <w:rFonts w:ascii="Cambria" w:hAnsi="Cambria" w:cs="Arial"/>
          <w:bCs/>
          <w:sz w:val="22"/>
        </w:rPr>
        <w:t xml:space="preserve">podpisom Preberacieho protokolu k Dielu oboma Zmluvnými stranami </w:t>
      </w:r>
      <w:r w:rsidRPr="00D34936">
        <w:rPr>
          <w:rFonts w:ascii="Cambria" w:hAnsi="Cambria" w:cs="Arial"/>
          <w:bCs/>
          <w:sz w:val="22"/>
        </w:rPr>
        <w:t xml:space="preserve">v súlade s bodom </w:t>
      </w:r>
      <w:r w:rsidRPr="00D34936">
        <w:rPr>
          <w:rFonts w:ascii="Cambria" w:hAnsi="Cambria" w:cs="Arial"/>
          <w:bCs/>
          <w:sz w:val="22"/>
        </w:rPr>
        <w:fldChar w:fldCharType="begin"/>
      </w:r>
      <w:r w:rsidRPr="00D34936">
        <w:rPr>
          <w:rFonts w:ascii="Cambria" w:hAnsi="Cambria" w:cs="Arial"/>
          <w:bCs/>
          <w:sz w:val="22"/>
        </w:rPr>
        <w:instrText xml:space="preserve"> REF _Ref485113649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3.6</w:t>
      </w:r>
      <w:r w:rsidRPr="00D34936">
        <w:rPr>
          <w:rFonts w:ascii="Cambria" w:hAnsi="Cambria" w:cs="Arial"/>
          <w:bCs/>
          <w:sz w:val="22"/>
        </w:rPr>
        <w:fldChar w:fldCharType="end"/>
      </w:r>
      <w:r w:rsidRPr="00D34936">
        <w:rPr>
          <w:rFonts w:ascii="Cambria" w:hAnsi="Cambria" w:cs="Arial"/>
          <w:bCs/>
          <w:sz w:val="22"/>
        </w:rPr>
        <w:t xml:space="preserve"> tejto Zmluvy.</w:t>
      </w:r>
    </w:p>
    <w:p w14:paraId="668E9BF2" w14:textId="3E55A3F5"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D34936">
        <w:rPr>
          <w:rFonts w:ascii="Cambria" w:hAnsi="Cambria" w:cs="Arial"/>
          <w:bCs/>
          <w:sz w:val="22"/>
        </w:rPr>
        <w:t>ne</w:t>
      </w:r>
      <w:proofErr w:type="spellEnd"/>
      <w:r w:rsidRPr="00D34936">
        <w:rPr>
          <w:rFonts w:ascii="Cambria" w:hAnsi="Cambria" w:cs="Arial"/>
          <w:bCs/>
          <w:sz w:val="22"/>
        </w:rPr>
        <w:t xml:space="preserve">)plnením akýchkoľvek povinností podľa zákona o odpadoch a príslušných vykonávacích predpisov, Zhotoviteľ </w:t>
      </w:r>
      <w:r w:rsidR="008A0FF6" w:rsidRPr="00D34936">
        <w:rPr>
          <w:rFonts w:ascii="Cambria" w:hAnsi="Cambria" w:cs="Arial"/>
          <w:bCs/>
          <w:sz w:val="22"/>
        </w:rPr>
        <w:t xml:space="preserve">bezodkladne </w:t>
      </w:r>
      <w:r w:rsidRPr="00D34936">
        <w:rPr>
          <w:rFonts w:ascii="Cambria" w:hAnsi="Cambria" w:cs="Arial"/>
          <w:bCs/>
          <w:sz w:val="22"/>
        </w:rPr>
        <w:t xml:space="preserve">odškodní Objednávateľa za akékoľvek takéto škody. </w:t>
      </w:r>
    </w:p>
    <w:p w14:paraId="08018722" w14:textId="303D005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Odo dňa začatia vykonávania prác na Diele je Zhotoviteľ povinný viesť </w:t>
      </w:r>
      <w:r w:rsidR="00F4341E" w:rsidRPr="00D34936">
        <w:rPr>
          <w:rFonts w:ascii="Cambria" w:hAnsi="Cambria" w:cs="Arial"/>
          <w:bCs/>
          <w:sz w:val="22"/>
        </w:rPr>
        <w:t xml:space="preserve">stavebný resp. </w:t>
      </w:r>
      <w:r w:rsidR="001969BC" w:rsidRPr="00D34936">
        <w:rPr>
          <w:rFonts w:ascii="Cambria" w:hAnsi="Cambria" w:cs="Arial"/>
          <w:bCs/>
          <w:sz w:val="22"/>
        </w:rPr>
        <w:t>montážny</w:t>
      </w:r>
      <w:r w:rsidR="000D32EB" w:rsidRPr="00D34936">
        <w:rPr>
          <w:rFonts w:ascii="Cambria" w:hAnsi="Cambria" w:cs="Arial"/>
          <w:bCs/>
          <w:sz w:val="22"/>
        </w:rPr>
        <w:t xml:space="preserve"> denník</w:t>
      </w:r>
      <w:r w:rsidR="00F4341E" w:rsidRPr="00D34936">
        <w:rPr>
          <w:rFonts w:ascii="Cambria" w:hAnsi="Cambria" w:cs="Arial"/>
          <w:bCs/>
          <w:sz w:val="22"/>
        </w:rPr>
        <w:t xml:space="preserve"> (podľa povahy plnenia</w:t>
      </w:r>
      <w:r w:rsidR="006C2B38" w:rsidRPr="00D34936">
        <w:rPr>
          <w:rFonts w:ascii="Cambria" w:hAnsi="Cambria" w:cs="Arial"/>
          <w:bCs/>
          <w:sz w:val="22"/>
        </w:rPr>
        <w:t xml:space="preserve"> – v prípade montážneho denníka sa</w:t>
      </w:r>
      <w:r w:rsidR="001969BC" w:rsidRPr="00D34936">
        <w:rPr>
          <w:rFonts w:ascii="Cambria" w:hAnsi="Cambria" w:cs="Arial"/>
          <w:bCs/>
          <w:sz w:val="22"/>
        </w:rPr>
        <w:t xml:space="preserve"> primerane budú aplikovať ustanovenia o stavebnom </w:t>
      </w:r>
      <w:r w:rsidRPr="00D34936">
        <w:rPr>
          <w:rFonts w:ascii="Cambria" w:hAnsi="Cambria" w:cs="Arial"/>
          <w:bCs/>
          <w:sz w:val="22"/>
        </w:rPr>
        <w:t>denník</w:t>
      </w:r>
      <w:r w:rsidR="001969BC" w:rsidRPr="00D34936">
        <w:rPr>
          <w:rFonts w:ascii="Cambria" w:hAnsi="Cambria" w:cs="Arial"/>
          <w:bCs/>
          <w:sz w:val="22"/>
        </w:rPr>
        <w:t>u</w:t>
      </w:r>
      <w:r w:rsidRPr="00D34936">
        <w:rPr>
          <w:rFonts w:ascii="Cambria" w:hAnsi="Cambria" w:cs="Arial"/>
          <w:bCs/>
          <w:sz w:val="22"/>
        </w:rPr>
        <w:t xml:space="preserve"> v zmysle Stavebného zákona a príslušných vykonávacích predpisov</w:t>
      </w:r>
      <w:r w:rsidR="006C2B38" w:rsidRPr="00D34936">
        <w:rPr>
          <w:rFonts w:ascii="Cambria" w:hAnsi="Cambria" w:cs="Arial"/>
          <w:bCs/>
          <w:sz w:val="22"/>
        </w:rPr>
        <w:t>)</w:t>
      </w:r>
      <w:r w:rsidRPr="00D34936">
        <w:rPr>
          <w:rFonts w:ascii="Cambria" w:hAnsi="Cambria" w:cs="Arial"/>
          <w:bCs/>
          <w:sz w:val="22"/>
        </w:rPr>
        <w:t xml:space="preserve">. Pri vedení </w:t>
      </w:r>
      <w:r w:rsidR="006C2B38" w:rsidRPr="00D34936">
        <w:rPr>
          <w:rFonts w:ascii="Cambria" w:hAnsi="Cambria" w:cs="Arial"/>
          <w:bCs/>
          <w:sz w:val="22"/>
        </w:rPr>
        <w:t>stavebného/</w:t>
      </w:r>
      <w:r w:rsidR="001969BC" w:rsidRPr="00D34936">
        <w:rPr>
          <w:rFonts w:ascii="Cambria" w:hAnsi="Cambria" w:cs="Arial"/>
          <w:bCs/>
          <w:sz w:val="22"/>
        </w:rPr>
        <w:t>montážneho</w:t>
      </w:r>
      <w:r w:rsidRPr="00D34936">
        <w:rPr>
          <w:rFonts w:ascii="Cambria" w:hAnsi="Cambria" w:cs="Arial"/>
          <w:bCs/>
          <w:sz w:val="22"/>
        </w:rPr>
        <w:t xml:space="preserve"> denníka sa budú Zmluvné strany riadiť najmä ustanoveniami § 46d) Stavebného zákona a § 28 vyhlášky Ministerstva životného prostredia Slovenskej republiky č. 453/2000 Z. z.</w:t>
      </w:r>
      <w:r w:rsidR="005150FF" w:rsidRPr="00D34936">
        <w:rPr>
          <w:rFonts w:ascii="Cambria" w:hAnsi="Cambria" w:cs="Arial"/>
          <w:bCs/>
          <w:sz w:val="22"/>
        </w:rPr>
        <w:t>,</w:t>
      </w:r>
      <w:r w:rsidRPr="00D34936">
        <w:rPr>
          <w:rFonts w:ascii="Cambria" w:hAnsi="Cambria" w:cs="Arial"/>
          <w:bCs/>
          <w:sz w:val="22"/>
        </w:rPr>
        <w:t xml:space="preserve"> </w:t>
      </w:r>
      <w:r w:rsidR="005150FF" w:rsidRPr="00D34936">
        <w:rPr>
          <w:rFonts w:ascii="Cambria" w:hAnsi="Cambria" w:cs="Arial"/>
          <w:bCs/>
          <w:sz w:val="22"/>
        </w:rPr>
        <w:t xml:space="preserve">ktorou sa vykonávajú niektoré ustanovenia </w:t>
      </w:r>
      <w:r w:rsidRPr="00D34936">
        <w:rPr>
          <w:rFonts w:ascii="Cambria" w:hAnsi="Cambria" w:cs="Arial"/>
          <w:bCs/>
          <w:sz w:val="22"/>
        </w:rPr>
        <w:t xml:space="preserve">Stavebného zákona. </w:t>
      </w:r>
      <w:r w:rsidR="006C2B38" w:rsidRPr="00D34936">
        <w:rPr>
          <w:rFonts w:ascii="Cambria" w:hAnsi="Cambria" w:cs="Arial"/>
          <w:bCs/>
          <w:sz w:val="22"/>
        </w:rPr>
        <w:t xml:space="preserve">Stavebný/montážny </w:t>
      </w:r>
      <w:r w:rsidRPr="00D34936">
        <w:rPr>
          <w:rFonts w:ascii="Cambria" w:hAnsi="Cambria" w:cs="Arial"/>
          <w:bCs/>
          <w:sz w:val="22"/>
        </w:rPr>
        <w:t xml:space="preserve">denník musí byť trvale prístupný všetkým pracovníkom podieľajúcim sa na vykonávaní Diela a kontrolným orgánom na vopred dohodnutom mieste na </w:t>
      </w:r>
      <w:r w:rsidR="006C2B38" w:rsidRPr="00D34936">
        <w:rPr>
          <w:rFonts w:ascii="Cambria" w:hAnsi="Cambria" w:cs="Arial"/>
          <w:bCs/>
          <w:sz w:val="22"/>
        </w:rPr>
        <w:t>stavenisku</w:t>
      </w:r>
      <w:r w:rsidRPr="00D34936">
        <w:rPr>
          <w:rFonts w:ascii="Cambria" w:hAnsi="Cambria" w:cs="Arial"/>
          <w:bCs/>
          <w:sz w:val="22"/>
        </w:rPr>
        <w:t xml:space="preserve">. Vedenie </w:t>
      </w:r>
      <w:r w:rsidR="006C2B38" w:rsidRPr="00D34936">
        <w:rPr>
          <w:rFonts w:ascii="Cambria" w:hAnsi="Cambria" w:cs="Arial"/>
          <w:bCs/>
          <w:sz w:val="22"/>
        </w:rPr>
        <w:t>stavebného/</w:t>
      </w:r>
      <w:r w:rsidR="00EC7FC7" w:rsidRPr="00D34936">
        <w:rPr>
          <w:rFonts w:ascii="Cambria" w:hAnsi="Cambria" w:cs="Arial"/>
          <w:bCs/>
          <w:sz w:val="22"/>
        </w:rPr>
        <w:t xml:space="preserve">montážneho </w:t>
      </w:r>
      <w:r w:rsidRPr="00D34936">
        <w:rPr>
          <w:rFonts w:ascii="Cambria" w:hAnsi="Cambria" w:cs="Arial"/>
          <w:bCs/>
          <w:sz w:val="22"/>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sidRPr="00D34936">
        <w:rPr>
          <w:rFonts w:ascii="Cambria" w:hAnsi="Cambria" w:cs="Arial"/>
          <w:bCs/>
          <w:sz w:val="22"/>
        </w:rPr>
        <w:t>, nedorobky</w:t>
      </w:r>
      <w:r w:rsidRPr="00D34936">
        <w:rPr>
          <w:rFonts w:ascii="Cambria" w:hAnsi="Cambria" w:cs="Arial"/>
          <w:bCs/>
          <w:sz w:val="22"/>
        </w:rPr>
        <w:t xml:space="preserve"> alebo akékoľvek iné vady, tieto budú spolu s Dielom opravené na náklady</w:t>
      </w:r>
      <w:r w:rsidR="00C256A2" w:rsidRPr="00D34936">
        <w:rPr>
          <w:rFonts w:ascii="Cambria" w:hAnsi="Cambria" w:cs="Arial"/>
          <w:bCs/>
          <w:sz w:val="22"/>
        </w:rPr>
        <w:t xml:space="preserve">, zodpovednosť a nebezpečenstvo </w:t>
      </w:r>
      <w:r w:rsidRPr="00D34936">
        <w:rPr>
          <w:rFonts w:ascii="Cambria" w:hAnsi="Cambria" w:cs="Arial"/>
          <w:bCs/>
          <w:sz w:val="22"/>
        </w:rPr>
        <w:lastRenderedPageBreak/>
        <w:t>Zhotoviteľa, nehľadiac na súhlasy alebo schválenia Objednávateľa uvedené v</w:t>
      </w:r>
      <w:r w:rsidR="00095A76" w:rsidRPr="00D34936">
        <w:rPr>
          <w:rFonts w:ascii="Cambria" w:hAnsi="Cambria" w:cs="Arial"/>
          <w:bCs/>
          <w:sz w:val="22"/>
        </w:rPr>
        <w:t xml:space="preserve"> stavebnom/montážnom </w:t>
      </w:r>
      <w:r w:rsidRPr="00D34936">
        <w:rPr>
          <w:rFonts w:ascii="Cambria" w:hAnsi="Cambria" w:cs="Arial"/>
          <w:bCs/>
          <w:sz w:val="22"/>
        </w:rPr>
        <w:t>denníku alebo inak udelené zo strany Objednávateľa</w:t>
      </w:r>
      <w:r w:rsidR="00095A76" w:rsidRPr="00D34936">
        <w:rPr>
          <w:rFonts w:ascii="Cambria" w:hAnsi="Cambria" w:cs="Arial"/>
          <w:bCs/>
          <w:sz w:val="22"/>
        </w:rPr>
        <w:t>.</w:t>
      </w:r>
    </w:p>
    <w:p w14:paraId="0FB51400" w14:textId="1363A445" w:rsidR="007F25C5" w:rsidRPr="00D34936" w:rsidRDefault="003C4520" w:rsidP="00D47FC9">
      <w:pPr>
        <w:numPr>
          <w:ilvl w:val="1"/>
          <w:numId w:val="15"/>
        </w:numPr>
        <w:spacing w:before="0" w:after="120" w:line="240" w:lineRule="auto"/>
        <w:jc w:val="both"/>
        <w:rPr>
          <w:rFonts w:ascii="Cambria" w:hAnsi="Cambria" w:cs="Arial"/>
          <w:b/>
          <w:bCs/>
          <w:sz w:val="22"/>
        </w:rPr>
      </w:pPr>
      <w:bookmarkStart w:id="17" w:name="_Ref515023403"/>
      <w:r w:rsidRPr="00D34936">
        <w:rPr>
          <w:rFonts w:ascii="Cambria" w:hAnsi="Cambria" w:cs="Arial"/>
          <w:b/>
          <w:bCs/>
          <w:sz w:val="22"/>
        </w:rPr>
        <w:t>Kontrola vykonávania Diela, s</w:t>
      </w:r>
      <w:r w:rsidR="007F25C5" w:rsidRPr="00D34936">
        <w:rPr>
          <w:rFonts w:ascii="Cambria" w:hAnsi="Cambria" w:cs="Arial"/>
          <w:b/>
          <w:bCs/>
          <w:sz w:val="22"/>
        </w:rPr>
        <w:t>polupráca</w:t>
      </w:r>
      <w:r w:rsidR="00C00B65" w:rsidRPr="00D34936">
        <w:rPr>
          <w:rFonts w:ascii="Cambria" w:hAnsi="Cambria" w:cs="Arial"/>
          <w:b/>
          <w:bCs/>
          <w:sz w:val="22"/>
        </w:rPr>
        <w:t>, </w:t>
      </w:r>
      <w:r w:rsidR="007F25C5" w:rsidRPr="00D34936">
        <w:rPr>
          <w:rFonts w:ascii="Cambria" w:hAnsi="Cambria" w:cs="Arial"/>
          <w:b/>
          <w:bCs/>
          <w:sz w:val="22"/>
        </w:rPr>
        <w:t>súčinnosť</w:t>
      </w:r>
      <w:r w:rsidR="00C00B65" w:rsidRPr="00D34936">
        <w:rPr>
          <w:rFonts w:ascii="Cambria" w:hAnsi="Cambria" w:cs="Arial"/>
          <w:b/>
          <w:bCs/>
          <w:sz w:val="22"/>
        </w:rPr>
        <w:t xml:space="preserve"> a koordinačné pracovné stretnutia</w:t>
      </w:r>
      <w:bookmarkEnd w:id="17"/>
    </w:p>
    <w:p w14:paraId="2FACB656" w14:textId="13549BCF" w:rsidR="003C4520"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w:t>
      </w:r>
      <w:r w:rsidR="00FA125C" w:rsidRPr="00D34936">
        <w:rPr>
          <w:rFonts w:ascii="Cambria" w:hAnsi="Cambria" w:cs="Arial"/>
          <w:bCs/>
          <w:sz w:val="22"/>
        </w:rPr>
        <w:t xml:space="preserve">kedykoľvek </w:t>
      </w:r>
      <w:r w:rsidRPr="00D34936">
        <w:rPr>
          <w:rFonts w:ascii="Cambria" w:hAnsi="Cambria" w:cs="Arial"/>
          <w:bCs/>
          <w:sz w:val="22"/>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298CE388" w:rsidR="007F25C5"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povinný na vyžiadanie poskytnúť Objednávateľovi všetky potrebné informácie ohľadom postupu vykonávania Diela. Tým nie je dotknuté ustanovenie bodu </w:t>
      </w:r>
      <w:r w:rsidRPr="00D34936">
        <w:rPr>
          <w:rFonts w:ascii="Cambria" w:hAnsi="Cambria" w:cs="Arial"/>
          <w:bCs/>
          <w:sz w:val="22"/>
        </w:rPr>
        <w:fldChar w:fldCharType="begin"/>
      </w:r>
      <w:r w:rsidRPr="00D34936">
        <w:rPr>
          <w:rFonts w:ascii="Cambria" w:hAnsi="Cambria" w:cs="Arial"/>
          <w:bCs/>
          <w:sz w:val="22"/>
        </w:rPr>
        <w:instrText xml:space="preserve"> REF _Ref514672997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3.3</w:t>
      </w:r>
      <w:r w:rsidRPr="00D34936">
        <w:rPr>
          <w:rFonts w:ascii="Cambria" w:hAnsi="Cambria" w:cs="Arial"/>
          <w:bCs/>
          <w:sz w:val="22"/>
        </w:rPr>
        <w:fldChar w:fldCharType="end"/>
      </w:r>
      <w:r w:rsidRPr="00D34936">
        <w:rPr>
          <w:rFonts w:ascii="Cambria" w:hAnsi="Cambria" w:cs="Arial"/>
          <w:bCs/>
          <w:sz w:val="22"/>
        </w:rPr>
        <w:t xml:space="preserve"> tejto Zmluvy pojednávajúce o povinnosti Zhotoviteľa predkladať pravidelné správy o postupe prác.</w:t>
      </w:r>
      <w:r w:rsidR="00C57C35" w:rsidRPr="00D34936">
        <w:rPr>
          <w:rFonts w:ascii="Cambria" w:hAnsi="Cambria" w:cs="Arial"/>
          <w:bCs/>
          <w:sz w:val="22"/>
        </w:rPr>
        <w:t xml:space="preserve"> </w:t>
      </w:r>
      <w:r w:rsidR="007F25C5" w:rsidRPr="00D34936">
        <w:rPr>
          <w:rFonts w:ascii="Cambria" w:hAnsi="Cambria" w:cs="Arial"/>
          <w:bCs/>
          <w:sz w:val="22"/>
        </w:rPr>
        <w:t xml:space="preserve">Zhotoviteľ a Objednávateľ sú povinní vzájomne si poskytnúť, </w:t>
      </w:r>
      <w:r w:rsidR="000B342B" w:rsidRPr="00D34936">
        <w:rPr>
          <w:rFonts w:ascii="Cambria" w:hAnsi="Cambria" w:cs="Arial"/>
          <w:bCs/>
          <w:sz w:val="22"/>
        </w:rPr>
        <w:t>primeranú</w:t>
      </w:r>
      <w:r w:rsidR="007F25C5" w:rsidRPr="00D34936">
        <w:rPr>
          <w:rFonts w:ascii="Cambria" w:hAnsi="Cambria" w:cs="Arial"/>
          <w:bCs/>
          <w:sz w:val="22"/>
        </w:rPr>
        <w:t xml:space="preserve"> súčinnosť nevyhnutnú k riadnemu</w:t>
      </w:r>
      <w:r w:rsidR="007F25C5" w:rsidRPr="00D34936">
        <w:rPr>
          <w:rFonts w:ascii="Cambria" w:hAnsi="Cambria" w:cs="Arial"/>
          <w:sz w:val="22"/>
        </w:rPr>
        <w:t xml:space="preserve"> vyhotoveniu a dokončeniu Diela vrátane súčinnosti pri spoločnom postupe voči </w:t>
      </w:r>
      <w:r w:rsidR="007F25C5" w:rsidRPr="00D34936">
        <w:rPr>
          <w:rFonts w:ascii="Cambria" w:hAnsi="Cambria" w:cs="Arial"/>
          <w:bCs/>
          <w:sz w:val="22"/>
        </w:rPr>
        <w:t xml:space="preserve">orgánom verejnej moci a akýmkoľvek iným subjektom (ak bude potrebné). </w:t>
      </w:r>
    </w:p>
    <w:p w14:paraId="5FBF32F2" w14:textId="4FB42FE9" w:rsidR="000D6A17" w:rsidRPr="00D34936" w:rsidRDefault="00A640F7" w:rsidP="00D47FC9">
      <w:pPr>
        <w:numPr>
          <w:ilvl w:val="2"/>
          <w:numId w:val="15"/>
        </w:numPr>
        <w:spacing w:before="0" w:after="120" w:line="240" w:lineRule="auto"/>
        <w:jc w:val="both"/>
        <w:rPr>
          <w:rFonts w:ascii="Cambria" w:hAnsi="Cambria" w:cs="Arial"/>
          <w:bCs/>
          <w:sz w:val="22"/>
        </w:rPr>
      </w:pPr>
      <w:bookmarkStart w:id="18" w:name="_Ref515019211"/>
      <w:r w:rsidRPr="00D34936">
        <w:rPr>
          <w:rFonts w:ascii="Cambria" w:hAnsi="Cambria" w:cs="Arial"/>
          <w:bCs/>
          <w:sz w:val="22"/>
        </w:rPr>
        <w:t xml:space="preserve">Objednávateľ je v prípade potreby oprávnený zvolať </w:t>
      </w:r>
      <w:r w:rsidR="00F04C12" w:rsidRPr="00D34936">
        <w:rPr>
          <w:rFonts w:ascii="Cambria" w:hAnsi="Cambria" w:cs="Arial"/>
          <w:bCs/>
          <w:sz w:val="22"/>
        </w:rPr>
        <w:t>koordinačné pracovné stretnutie</w:t>
      </w:r>
      <w:r w:rsidR="009C393C" w:rsidRPr="00D34936">
        <w:rPr>
          <w:rFonts w:ascii="Cambria" w:hAnsi="Cambria" w:cs="Arial"/>
          <w:bCs/>
          <w:sz w:val="22"/>
        </w:rPr>
        <w:t xml:space="preserve"> so Zhotoviteľom.</w:t>
      </w:r>
      <w:r w:rsidR="00E867A4" w:rsidRPr="00D34936">
        <w:rPr>
          <w:rFonts w:ascii="Cambria" w:hAnsi="Cambria" w:cs="Arial"/>
          <w:bCs/>
          <w:sz w:val="22"/>
        </w:rPr>
        <w:t xml:space="preserve"> Objednávateľ je povinný termín </w:t>
      </w:r>
      <w:r w:rsidR="00D52819" w:rsidRPr="00D34936">
        <w:rPr>
          <w:rFonts w:ascii="Cambria" w:hAnsi="Cambria" w:cs="Arial"/>
          <w:bCs/>
          <w:sz w:val="22"/>
        </w:rPr>
        <w:t xml:space="preserve">a miesto </w:t>
      </w:r>
      <w:r w:rsidR="00E867A4" w:rsidRPr="00D34936">
        <w:rPr>
          <w:rFonts w:ascii="Cambria" w:hAnsi="Cambria" w:cs="Arial"/>
          <w:bCs/>
          <w:sz w:val="22"/>
        </w:rPr>
        <w:t xml:space="preserve">pracovného stretnutia </w:t>
      </w:r>
      <w:r w:rsidR="007C322E" w:rsidRPr="00D34936">
        <w:rPr>
          <w:rFonts w:ascii="Cambria" w:hAnsi="Cambria" w:cs="Arial"/>
          <w:bCs/>
          <w:sz w:val="22"/>
        </w:rPr>
        <w:t xml:space="preserve">oznámiť </w:t>
      </w:r>
      <w:r w:rsidR="00A64D5A" w:rsidRPr="00D34936">
        <w:rPr>
          <w:rFonts w:ascii="Cambria" w:hAnsi="Cambria" w:cs="Arial"/>
          <w:bCs/>
          <w:sz w:val="22"/>
        </w:rPr>
        <w:t xml:space="preserve">(aj emailom) </w:t>
      </w:r>
      <w:r w:rsidR="007C322E" w:rsidRPr="00D34936">
        <w:rPr>
          <w:rFonts w:ascii="Cambria" w:hAnsi="Cambria" w:cs="Arial"/>
          <w:bCs/>
          <w:sz w:val="22"/>
        </w:rPr>
        <w:t>Zhotoviteľovi najmenej tri (3) dni pred jeho uskutočnením.</w:t>
      </w:r>
      <w:r w:rsidR="00F04C12" w:rsidRPr="00D34936">
        <w:rPr>
          <w:rFonts w:ascii="Cambria" w:hAnsi="Cambria" w:cs="Arial"/>
          <w:bCs/>
          <w:sz w:val="22"/>
        </w:rPr>
        <w:t xml:space="preserve"> </w:t>
      </w:r>
      <w:r w:rsidR="00D0239E" w:rsidRPr="00D34936">
        <w:rPr>
          <w:rFonts w:ascii="Cambria" w:hAnsi="Cambria" w:cs="Arial"/>
          <w:bCs/>
          <w:sz w:val="22"/>
        </w:rPr>
        <w:t>Zhotoviteľ sa zaväzuje</w:t>
      </w:r>
      <w:r w:rsidR="009C393C" w:rsidRPr="00D34936">
        <w:rPr>
          <w:rFonts w:ascii="Cambria" w:hAnsi="Cambria" w:cs="Arial"/>
          <w:bCs/>
          <w:sz w:val="22"/>
        </w:rPr>
        <w:t xml:space="preserve"> zúčastniť</w:t>
      </w:r>
      <w:r w:rsidR="004D429C" w:rsidRPr="00D34936">
        <w:rPr>
          <w:rFonts w:ascii="Cambria" w:hAnsi="Cambria" w:cs="Arial"/>
          <w:bCs/>
          <w:sz w:val="22"/>
        </w:rPr>
        <w:t xml:space="preserve"> a</w:t>
      </w:r>
      <w:r w:rsidR="007C322E" w:rsidRPr="00D34936">
        <w:rPr>
          <w:rFonts w:ascii="Cambria" w:hAnsi="Cambria" w:cs="Arial"/>
          <w:bCs/>
          <w:sz w:val="22"/>
        </w:rPr>
        <w:t> </w:t>
      </w:r>
      <w:r w:rsidR="004D429C" w:rsidRPr="00D34936">
        <w:rPr>
          <w:rFonts w:ascii="Cambria" w:hAnsi="Cambria" w:cs="Arial"/>
          <w:bCs/>
          <w:sz w:val="22"/>
        </w:rPr>
        <w:t xml:space="preserve">zabezpečiť účasť </w:t>
      </w:r>
      <w:r w:rsidR="00547C87" w:rsidRPr="00D34936">
        <w:rPr>
          <w:rFonts w:ascii="Cambria" w:hAnsi="Cambria" w:cs="Arial"/>
          <w:bCs/>
          <w:sz w:val="22"/>
        </w:rPr>
        <w:t xml:space="preserve">poverených osôb </w:t>
      </w:r>
      <w:r w:rsidR="004D429C" w:rsidRPr="00D34936">
        <w:rPr>
          <w:rFonts w:ascii="Cambria" w:hAnsi="Cambria" w:cs="Arial"/>
          <w:bCs/>
          <w:sz w:val="22"/>
        </w:rPr>
        <w:t xml:space="preserve">Zhotoviteľa </w:t>
      </w:r>
      <w:r w:rsidR="007C322E" w:rsidRPr="00D34936">
        <w:rPr>
          <w:rFonts w:ascii="Cambria" w:hAnsi="Cambria" w:cs="Arial"/>
          <w:bCs/>
          <w:sz w:val="22"/>
        </w:rPr>
        <w:t xml:space="preserve">na zvolanom pracovnom </w:t>
      </w:r>
      <w:r w:rsidR="005150FF" w:rsidRPr="00D34936">
        <w:rPr>
          <w:rFonts w:ascii="Cambria" w:hAnsi="Cambria" w:cs="Arial"/>
          <w:bCs/>
          <w:sz w:val="22"/>
        </w:rPr>
        <w:t xml:space="preserve">stretnutí </w:t>
      </w:r>
      <w:r w:rsidR="007C322E" w:rsidRPr="00D34936">
        <w:rPr>
          <w:rFonts w:ascii="Cambria" w:hAnsi="Cambria" w:cs="Arial"/>
          <w:bCs/>
          <w:sz w:val="22"/>
        </w:rPr>
        <w:t>pokiaľ mu bol oznámen</w:t>
      </w:r>
      <w:r w:rsidR="00A64D5A" w:rsidRPr="00D34936">
        <w:rPr>
          <w:rFonts w:ascii="Cambria" w:hAnsi="Cambria" w:cs="Arial"/>
          <w:bCs/>
          <w:sz w:val="22"/>
        </w:rPr>
        <w:t xml:space="preserve">ý termín jeho konania v stanovenom predstihu. Objednávateľ spolu s oznámením termínu </w:t>
      </w:r>
      <w:r w:rsidR="007534F2" w:rsidRPr="00D34936">
        <w:rPr>
          <w:rFonts w:ascii="Cambria" w:hAnsi="Cambria" w:cs="Arial"/>
          <w:bCs/>
          <w:sz w:val="22"/>
        </w:rPr>
        <w:t xml:space="preserve">a miesta konania </w:t>
      </w:r>
      <w:r w:rsidR="00A64D5A" w:rsidRPr="00D34936">
        <w:rPr>
          <w:rFonts w:ascii="Cambria" w:hAnsi="Cambria" w:cs="Arial"/>
          <w:bCs/>
          <w:sz w:val="22"/>
        </w:rPr>
        <w:t xml:space="preserve">pracovného stretnutia Zhotoviteľovi oznámi </w:t>
      </w:r>
      <w:r w:rsidR="00BA0743" w:rsidRPr="00D34936">
        <w:rPr>
          <w:rFonts w:ascii="Cambria" w:hAnsi="Cambria" w:cs="Arial"/>
          <w:bCs/>
          <w:sz w:val="22"/>
        </w:rPr>
        <w:t xml:space="preserve">podľa možnosti </w:t>
      </w:r>
      <w:r w:rsidR="00A64D5A" w:rsidRPr="00D34936">
        <w:rPr>
          <w:rFonts w:ascii="Cambria" w:hAnsi="Cambria" w:cs="Arial"/>
          <w:bCs/>
          <w:sz w:val="22"/>
        </w:rPr>
        <w:t xml:space="preserve">aj </w:t>
      </w:r>
      <w:r w:rsidR="00D52819" w:rsidRPr="00D34936">
        <w:rPr>
          <w:rFonts w:ascii="Cambria" w:hAnsi="Cambria" w:cs="Arial"/>
          <w:bCs/>
          <w:sz w:val="22"/>
        </w:rPr>
        <w:t>témy resp. body plánovaného pracovného stretnutia.</w:t>
      </w:r>
      <w:bookmarkEnd w:id="18"/>
      <w:r w:rsidR="00D52819" w:rsidRPr="00D34936">
        <w:rPr>
          <w:rFonts w:ascii="Cambria" w:hAnsi="Cambria" w:cs="Arial"/>
          <w:bCs/>
          <w:sz w:val="22"/>
        </w:rPr>
        <w:t xml:space="preserve"> </w:t>
      </w:r>
    </w:p>
    <w:p w14:paraId="7AFC4F62" w14:textId="4719C4F8"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Pokiaľ by činnosť tretích osôb Objednávateľa mala znemožňovať alebo brániť Zhotoviteľovi vo vykonávaní Diela, alebo ak by takáto činnosť mala spôsobiť škodu na akýchkoľvek Technologických zariadeniach alebo </w:t>
      </w:r>
      <w:r w:rsidR="00346CA4" w:rsidRPr="00D34936">
        <w:rPr>
          <w:rFonts w:ascii="Cambria" w:hAnsi="Cambria" w:cs="Arial"/>
          <w:bCs/>
          <w:sz w:val="22"/>
        </w:rPr>
        <w:t>m</w:t>
      </w:r>
      <w:r w:rsidRPr="00D34936">
        <w:rPr>
          <w:rFonts w:ascii="Cambria" w:hAnsi="Cambria" w:cs="Arial"/>
          <w:bCs/>
          <w:sz w:val="22"/>
        </w:rPr>
        <w:t>ateriáloch Zhotoviteľa,</w:t>
      </w:r>
      <w:r w:rsidR="00BA0743" w:rsidRPr="00D34936">
        <w:rPr>
          <w:rFonts w:ascii="Cambria" w:hAnsi="Cambria" w:cs="Arial"/>
          <w:bCs/>
          <w:sz w:val="22"/>
        </w:rPr>
        <w:t xml:space="preserve"> je Zhotoviteľ povinný bezodkladne Objednávateľa o takejto skutočnosti informovať a</w:t>
      </w:r>
      <w:r w:rsidRPr="00D34936">
        <w:rPr>
          <w:rFonts w:ascii="Cambria" w:hAnsi="Cambria" w:cs="Arial"/>
          <w:bCs/>
          <w:sz w:val="22"/>
        </w:rPr>
        <w:t xml:space="preserve"> Objednávateľ sa zaväzuje vynaložiť všetko primerané úsilie na zabránenie tejto škody a na zabránenie alebo zmiernenie následkov takejto činnosti. Za činnosť tretích osôb však Objednávateľ nepreberá žiadnu zodpovednosť. </w:t>
      </w:r>
    </w:p>
    <w:p w14:paraId="32E09D34" w14:textId="77777777"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D34936" w:rsidRDefault="00850E3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D34936" w:rsidRDefault="00A52409" w:rsidP="00D47FC9">
      <w:pPr>
        <w:numPr>
          <w:ilvl w:val="1"/>
          <w:numId w:val="15"/>
        </w:numPr>
        <w:spacing w:before="0" w:after="120" w:line="240" w:lineRule="auto"/>
        <w:jc w:val="both"/>
        <w:rPr>
          <w:rFonts w:ascii="Cambria" w:hAnsi="Cambria" w:cs="Arial"/>
          <w:b/>
          <w:bCs/>
          <w:sz w:val="22"/>
        </w:rPr>
      </w:pPr>
      <w:bookmarkStart w:id="19" w:name="_Ref501711151"/>
      <w:bookmarkStart w:id="20" w:name="_Ref514672997"/>
      <w:r w:rsidRPr="00D34936">
        <w:rPr>
          <w:rFonts w:ascii="Cambria" w:hAnsi="Cambria" w:cs="Arial"/>
          <w:b/>
          <w:bCs/>
          <w:sz w:val="22"/>
        </w:rPr>
        <w:t xml:space="preserve">Správy o postupe </w:t>
      </w:r>
      <w:r w:rsidR="00D83192" w:rsidRPr="00D34936">
        <w:rPr>
          <w:rFonts w:ascii="Cambria" w:hAnsi="Cambria" w:cs="Arial"/>
          <w:b/>
          <w:bCs/>
          <w:sz w:val="22"/>
        </w:rPr>
        <w:t>plnenia</w:t>
      </w:r>
      <w:r w:rsidR="001664B2" w:rsidRPr="00D34936">
        <w:rPr>
          <w:rFonts w:ascii="Cambria" w:hAnsi="Cambria" w:cs="Arial"/>
          <w:b/>
          <w:bCs/>
          <w:sz w:val="22"/>
        </w:rPr>
        <w:t xml:space="preserve"> a súpis vykonaných </w:t>
      </w:r>
      <w:bookmarkEnd w:id="19"/>
      <w:r w:rsidR="00593A8A" w:rsidRPr="00D34936">
        <w:rPr>
          <w:rFonts w:ascii="Cambria" w:hAnsi="Cambria" w:cs="Arial"/>
          <w:b/>
          <w:bCs/>
          <w:sz w:val="22"/>
        </w:rPr>
        <w:t>plnení</w:t>
      </w:r>
      <w:bookmarkEnd w:id="20"/>
    </w:p>
    <w:p w14:paraId="13B55E7D" w14:textId="391E19E0" w:rsidR="0057419C" w:rsidRPr="00D34936" w:rsidRDefault="00A52409" w:rsidP="00D47FC9">
      <w:pPr>
        <w:numPr>
          <w:ilvl w:val="2"/>
          <w:numId w:val="15"/>
        </w:numPr>
        <w:spacing w:before="0" w:after="120" w:line="240" w:lineRule="auto"/>
        <w:jc w:val="both"/>
        <w:rPr>
          <w:rFonts w:ascii="Cambria" w:hAnsi="Cambria" w:cs="Arial"/>
          <w:sz w:val="22"/>
        </w:rPr>
      </w:pPr>
      <w:bookmarkStart w:id="21" w:name="_Ref501711713"/>
      <w:r w:rsidRPr="00D34936">
        <w:rPr>
          <w:rFonts w:ascii="Cambria" w:hAnsi="Cambria" w:cs="Arial"/>
          <w:sz w:val="22"/>
        </w:rPr>
        <w:t xml:space="preserve">Zhotoviteľ pravidelne za </w:t>
      </w:r>
      <w:r w:rsidR="004D4D0A" w:rsidRPr="00D34936">
        <w:rPr>
          <w:rFonts w:ascii="Cambria" w:hAnsi="Cambria" w:cs="Arial"/>
          <w:sz w:val="22"/>
        </w:rPr>
        <w:t xml:space="preserve">každý </w:t>
      </w:r>
      <w:r w:rsidR="000052D9" w:rsidRPr="00D34936">
        <w:rPr>
          <w:rFonts w:ascii="Cambria" w:hAnsi="Cambria" w:cs="Arial"/>
          <w:sz w:val="22"/>
        </w:rPr>
        <w:t xml:space="preserve">kalendárny </w:t>
      </w:r>
      <w:r w:rsidR="004D4D0A" w:rsidRPr="00D34936">
        <w:rPr>
          <w:rFonts w:ascii="Cambria" w:hAnsi="Cambria" w:cs="Arial"/>
          <w:sz w:val="22"/>
        </w:rPr>
        <w:t>mesiac</w:t>
      </w:r>
      <w:r w:rsidRPr="00D34936">
        <w:rPr>
          <w:rFonts w:ascii="Cambria" w:hAnsi="Cambria" w:cs="Arial"/>
          <w:sz w:val="22"/>
        </w:rPr>
        <w:t xml:space="preserve"> vyhotoví a predloží </w:t>
      </w:r>
      <w:r w:rsidR="0080116C" w:rsidRPr="00D34936">
        <w:rPr>
          <w:rFonts w:ascii="Cambria" w:hAnsi="Cambria" w:cs="Arial"/>
          <w:sz w:val="22"/>
        </w:rPr>
        <w:t>Objednávateľovi</w:t>
      </w:r>
      <w:r w:rsidRPr="00D34936">
        <w:rPr>
          <w:rFonts w:ascii="Cambria" w:hAnsi="Cambria" w:cs="Arial"/>
          <w:sz w:val="22"/>
        </w:rPr>
        <w:t xml:space="preserve"> správy o postupe </w:t>
      </w:r>
      <w:r w:rsidR="00556D44" w:rsidRPr="00D34936">
        <w:rPr>
          <w:rFonts w:ascii="Cambria" w:hAnsi="Cambria" w:cs="Arial"/>
          <w:sz w:val="22"/>
        </w:rPr>
        <w:t>plnenia</w:t>
      </w:r>
      <w:r w:rsidRPr="00D34936">
        <w:rPr>
          <w:rFonts w:ascii="Cambria" w:hAnsi="Cambria" w:cs="Arial"/>
          <w:sz w:val="22"/>
        </w:rPr>
        <w:t xml:space="preserve"> do piatich (5) dní po skončení </w:t>
      </w:r>
      <w:r w:rsidR="00B74E5A" w:rsidRPr="00D34936">
        <w:rPr>
          <w:rFonts w:ascii="Cambria" w:hAnsi="Cambria" w:cs="Arial"/>
          <w:sz w:val="22"/>
        </w:rPr>
        <w:t>sledovaného obdobia</w:t>
      </w:r>
      <w:r w:rsidRPr="00D34936">
        <w:rPr>
          <w:rFonts w:ascii="Cambria" w:hAnsi="Cambria" w:cs="Arial"/>
          <w:sz w:val="22"/>
        </w:rPr>
        <w:t xml:space="preserve">, ktorého sa týkajú. Správa o postupe </w:t>
      </w:r>
      <w:r w:rsidR="00556D44" w:rsidRPr="00D34936">
        <w:rPr>
          <w:rFonts w:ascii="Cambria" w:hAnsi="Cambria" w:cs="Arial"/>
          <w:sz w:val="22"/>
        </w:rPr>
        <w:t>plnenia</w:t>
      </w:r>
      <w:r w:rsidRPr="00D34936">
        <w:rPr>
          <w:rFonts w:ascii="Cambria" w:hAnsi="Cambria" w:cs="Arial"/>
          <w:sz w:val="22"/>
        </w:rPr>
        <w:t xml:space="preserve"> bude obsahovať </w:t>
      </w:r>
      <w:r w:rsidR="00DB5E71" w:rsidRPr="00D34936">
        <w:rPr>
          <w:rFonts w:ascii="Cambria" w:hAnsi="Cambria" w:cs="Arial"/>
          <w:sz w:val="22"/>
        </w:rPr>
        <w:t>informáciu o úrovni zhotovenia</w:t>
      </w:r>
      <w:r w:rsidR="0080116C" w:rsidRPr="00D34936">
        <w:rPr>
          <w:rFonts w:ascii="Cambria" w:hAnsi="Cambria" w:cs="Arial"/>
          <w:sz w:val="22"/>
        </w:rPr>
        <w:t xml:space="preserve"> Dokumentácie Zhotoviteľa a zhotovenia</w:t>
      </w:r>
      <w:r w:rsidR="00DB5E71" w:rsidRPr="00D34936">
        <w:rPr>
          <w:rFonts w:ascii="Cambria" w:hAnsi="Cambria" w:cs="Arial"/>
          <w:sz w:val="22"/>
        </w:rPr>
        <w:t xml:space="preserve"> Diela </w:t>
      </w:r>
      <w:r w:rsidR="00C5606D" w:rsidRPr="00D34936">
        <w:rPr>
          <w:rFonts w:ascii="Cambria" w:hAnsi="Cambria" w:cs="Arial"/>
          <w:sz w:val="22"/>
        </w:rPr>
        <w:t>resp. akékoľvek iné podstatné okolnosti a skutočnosti týkajúce sa priebehu plnenia tejto Zmluvy</w:t>
      </w:r>
      <w:r w:rsidRPr="00D34936">
        <w:rPr>
          <w:rFonts w:ascii="Cambria" w:hAnsi="Cambria" w:cs="Arial"/>
          <w:sz w:val="22"/>
        </w:rPr>
        <w:t>.</w:t>
      </w:r>
      <w:bookmarkEnd w:id="21"/>
      <w:r w:rsidR="00B74E5A" w:rsidRPr="00D34936">
        <w:rPr>
          <w:rFonts w:ascii="Cambria" w:hAnsi="Cambria" w:cs="Arial"/>
          <w:sz w:val="22"/>
        </w:rPr>
        <w:t xml:space="preserve"> </w:t>
      </w:r>
    </w:p>
    <w:p w14:paraId="3936FFA0" w14:textId="35085776"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Lehota</w:t>
      </w:r>
      <w:r w:rsidRPr="00D34936">
        <w:rPr>
          <w:rFonts w:ascii="Cambria" w:hAnsi="Cambria" w:cs="Arial"/>
          <w:b/>
          <w:sz w:val="22"/>
        </w:rPr>
        <w:t xml:space="preserve"> </w:t>
      </w:r>
      <w:r w:rsidR="00D0047E" w:rsidRPr="00D34936">
        <w:rPr>
          <w:rFonts w:ascii="Cambria" w:hAnsi="Cambria" w:cs="Arial"/>
          <w:b/>
          <w:sz w:val="22"/>
        </w:rPr>
        <w:t>vykonania</w:t>
      </w:r>
      <w:r w:rsidR="006C6BF1" w:rsidRPr="00D34936">
        <w:rPr>
          <w:rFonts w:ascii="Cambria" w:hAnsi="Cambria" w:cs="Arial"/>
          <w:b/>
          <w:sz w:val="22"/>
        </w:rPr>
        <w:t xml:space="preserve"> Diela</w:t>
      </w:r>
    </w:p>
    <w:p w14:paraId="0DF96968" w14:textId="1C101B0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začne práce na realizácií Diela tak skoro, ako je to primerane možné ihneď po nadobudnutí účinnosti tejto Zmluvy tak, aby celé Dielo vyhotovil a dokončil v súlade s Harmonogramom </w:t>
      </w:r>
      <w:r w:rsidR="00DD5C58"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vykonania</w:t>
      </w:r>
      <w:r w:rsidR="00D0047E" w:rsidRPr="00D34936" w:rsidDel="006C6BF1">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w:t>
      </w:r>
    </w:p>
    <w:p w14:paraId="344D6AD0" w14:textId="633A226A" w:rsidR="00A52409" w:rsidRPr="00D34936" w:rsidRDefault="00A52409" w:rsidP="00D47FC9">
      <w:pPr>
        <w:numPr>
          <w:ilvl w:val="2"/>
          <w:numId w:val="15"/>
        </w:numPr>
        <w:spacing w:before="0" w:after="120" w:line="240" w:lineRule="auto"/>
        <w:jc w:val="both"/>
        <w:rPr>
          <w:rFonts w:ascii="Cambria" w:hAnsi="Cambria" w:cs="Arial"/>
          <w:sz w:val="22"/>
        </w:rPr>
      </w:pPr>
      <w:bookmarkStart w:id="22" w:name="_Ref515029329"/>
      <w:r w:rsidRPr="00D34936">
        <w:rPr>
          <w:rFonts w:ascii="Cambria" w:hAnsi="Cambria" w:cs="Arial"/>
          <w:sz w:val="22"/>
        </w:rPr>
        <w:lastRenderedPageBreak/>
        <w:t xml:space="preserve">Zhotoviteľ je povinný Dielo v súlade s Harmonogramom </w:t>
      </w:r>
      <w:r w:rsidR="00B0389D"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vyhotoviť tak, </w:t>
      </w:r>
      <w:r w:rsidR="0051438B" w:rsidRPr="00D34936">
        <w:rPr>
          <w:rFonts w:ascii="Cambria" w:hAnsi="Cambria" w:cs="Arial"/>
          <w:bCs/>
          <w:sz w:val="22"/>
        </w:rPr>
        <w:t xml:space="preserve">aby </w:t>
      </w:r>
      <w:r w:rsidR="00C83216" w:rsidRPr="00D34936">
        <w:rPr>
          <w:rFonts w:ascii="Cambria" w:hAnsi="Cambria" w:cs="Arial"/>
          <w:bCs/>
          <w:sz w:val="22"/>
        </w:rPr>
        <w:t xml:space="preserve">bolo </w:t>
      </w:r>
      <w:r w:rsidR="00712DFF" w:rsidRPr="00D34936">
        <w:rPr>
          <w:rFonts w:ascii="Cambria" w:hAnsi="Cambria" w:cs="Arial"/>
          <w:bCs/>
          <w:sz w:val="22"/>
        </w:rPr>
        <w:t xml:space="preserve">plne </w:t>
      </w:r>
      <w:r w:rsidR="00C83216" w:rsidRPr="00D34936">
        <w:rPr>
          <w:rFonts w:ascii="Cambria" w:hAnsi="Cambria" w:cs="Arial"/>
          <w:bCs/>
          <w:sz w:val="22"/>
        </w:rPr>
        <w:t xml:space="preserve">pripravené na úspešné absolvovanie kolaudačného </w:t>
      </w:r>
      <w:r w:rsidR="00F44DC3" w:rsidRPr="00D34936">
        <w:rPr>
          <w:rFonts w:ascii="Cambria" w:hAnsi="Cambria" w:cs="Arial"/>
          <w:bCs/>
          <w:sz w:val="22"/>
        </w:rPr>
        <w:t>konania</w:t>
      </w:r>
      <w:r w:rsidR="00F44DC3" w:rsidRPr="00D34936">
        <w:rPr>
          <w:rFonts w:ascii="Cambria" w:hAnsi="Cambria" w:cs="Arial"/>
          <w:sz w:val="22"/>
        </w:rPr>
        <w:t xml:space="preserve"> </w:t>
      </w:r>
      <w:r w:rsidR="00F44DC3" w:rsidRPr="00D34936">
        <w:rPr>
          <w:rFonts w:ascii="Cambria" w:hAnsi="Cambria" w:cs="Arial"/>
          <w:bCs/>
          <w:sz w:val="22"/>
        </w:rPr>
        <w:t xml:space="preserve">(resp. iného obdobného konania, ktorého výsledkom bude vydanie právoplatného rozhodnutia na užívanie </w:t>
      </w:r>
      <w:r w:rsidR="00D82F72" w:rsidRPr="00D34936">
        <w:rPr>
          <w:rFonts w:ascii="Cambria" w:hAnsi="Cambria" w:cs="Arial"/>
          <w:bCs/>
          <w:sz w:val="22"/>
        </w:rPr>
        <w:t>Diela</w:t>
      </w:r>
      <w:r w:rsidR="00F44DC3" w:rsidRPr="00D34936">
        <w:rPr>
          <w:rFonts w:ascii="Cambria" w:hAnsi="Cambria" w:cs="Arial"/>
          <w:bCs/>
          <w:sz w:val="22"/>
        </w:rPr>
        <w:t xml:space="preserve">) </w:t>
      </w:r>
      <w:r w:rsidRPr="00D34936">
        <w:rPr>
          <w:rFonts w:ascii="Cambria" w:hAnsi="Cambria" w:cs="Arial"/>
          <w:sz w:val="22"/>
        </w:rPr>
        <w:t xml:space="preserve">a bolo spôsobilé na Preberacie konanie podľa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tejto Zmluvy.</w:t>
      </w:r>
      <w:bookmarkEnd w:id="22"/>
    </w:p>
    <w:p w14:paraId="56580578" w14:textId="1D6D95FB" w:rsidR="00191214" w:rsidRPr="00D34936" w:rsidRDefault="00144BD7" w:rsidP="00022F3A">
      <w:pPr>
        <w:numPr>
          <w:ilvl w:val="2"/>
          <w:numId w:val="15"/>
        </w:numPr>
        <w:spacing w:before="0" w:after="120" w:line="240" w:lineRule="auto"/>
        <w:jc w:val="both"/>
        <w:rPr>
          <w:rFonts w:ascii="Cambria" w:hAnsi="Cambria" w:cs="Arial"/>
          <w:sz w:val="22"/>
        </w:rPr>
      </w:pPr>
      <w:bookmarkStart w:id="23" w:name="_Ref95323987"/>
      <w:r w:rsidRPr="00D34936">
        <w:rPr>
          <w:rFonts w:ascii="Cambria" w:hAnsi="Cambria" w:cs="Arial"/>
          <w:sz w:val="22"/>
        </w:rPr>
        <w:t>Lehota</w:t>
      </w:r>
      <w:r w:rsidR="006C6BF1" w:rsidRPr="00D34936">
        <w:rPr>
          <w:rFonts w:ascii="Cambria" w:hAnsi="Cambria" w:cs="Arial"/>
          <w:sz w:val="22"/>
        </w:rPr>
        <w:t xml:space="preserve"> </w:t>
      </w:r>
      <w:r w:rsidR="00D0047E" w:rsidRPr="00D34936">
        <w:rPr>
          <w:rFonts w:ascii="Cambria" w:hAnsi="Cambria" w:cs="Arial"/>
          <w:sz w:val="22"/>
        </w:rPr>
        <w:t xml:space="preserve">vykonania </w:t>
      </w:r>
      <w:r w:rsidR="006C6BF1" w:rsidRPr="00D34936">
        <w:rPr>
          <w:rFonts w:ascii="Cambria" w:hAnsi="Cambria" w:cs="Arial"/>
          <w:sz w:val="22"/>
        </w:rPr>
        <w:t>Diela</w:t>
      </w:r>
      <w:r w:rsidR="00D0047E" w:rsidRPr="00D34936">
        <w:rPr>
          <w:rFonts w:ascii="Cambria" w:hAnsi="Cambria" w:cs="Arial"/>
          <w:sz w:val="22"/>
        </w:rPr>
        <w:t xml:space="preserve"> </w:t>
      </w:r>
      <w:r w:rsidR="00022F3A" w:rsidRPr="00D34936">
        <w:rPr>
          <w:rFonts w:ascii="Cambria" w:hAnsi="Cambria" w:cs="Arial"/>
          <w:sz w:val="22"/>
        </w:rPr>
        <w:t xml:space="preserve">je </w:t>
      </w:r>
      <w:r w:rsidR="00D15BBE">
        <w:rPr>
          <w:rFonts w:ascii="Cambria" w:hAnsi="Cambria" w:cs="Arial"/>
          <w:b/>
          <w:bCs/>
          <w:sz w:val="22"/>
        </w:rPr>
        <w:t>(11)</w:t>
      </w:r>
      <w:r w:rsidR="00022F3A" w:rsidRPr="00D34936">
        <w:rPr>
          <w:rFonts w:ascii="Cambria" w:hAnsi="Cambria" w:cs="Arial"/>
          <w:b/>
          <w:bCs/>
          <w:sz w:val="22"/>
        </w:rPr>
        <w:t xml:space="preserve"> mesiacov</w:t>
      </w:r>
      <w:r w:rsidR="00022F3A" w:rsidRPr="00D34936">
        <w:rPr>
          <w:rFonts w:ascii="Cambria" w:hAnsi="Cambria" w:cs="Arial"/>
          <w:sz w:val="22"/>
        </w:rPr>
        <w:t xml:space="preserve"> odo dňa nadobudnutia účinnosti tejto Zmluvy</w:t>
      </w:r>
      <w:r w:rsidR="00F211A8" w:rsidRPr="00D34936">
        <w:rPr>
          <w:rFonts w:ascii="Cambria" w:hAnsi="Cambria" w:cs="Arial"/>
          <w:sz w:val="22"/>
        </w:rPr>
        <w:t>.</w:t>
      </w:r>
      <w:bookmarkEnd w:id="23"/>
    </w:p>
    <w:p w14:paraId="1907719A" w14:textId="302D573D" w:rsidR="00A52409" w:rsidRPr="00D34936" w:rsidRDefault="00A52409" w:rsidP="00D47FC9">
      <w:pPr>
        <w:numPr>
          <w:ilvl w:val="2"/>
          <w:numId w:val="15"/>
        </w:numPr>
        <w:spacing w:before="0" w:after="120" w:line="240" w:lineRule="auto"/>
        <w:jc w:val="both"/>
        <w:rPr>
          <w:rFonts w:ascii="Cambria" w:hAnsi="Cambria" w:cs="Arial"/>
          <w:sz w:val="22"/>
        </w:rPr>
      </w:pPr>
      <w:bookmarkStart w:id="24" w:name="_Ref485125420"/>
      <w:r w:rsidRPr="00D34936">
        <w:rPr>
          <w:rFonts w:ascii="Cambria" w:hAnsi="Cambria" w:cs="Arial"/>
          <w:bCs/>
          <w:sz w:val="22"/>
        </w:rPr>
        <w:t>Zhotoviteľ</w:t>
      </w:r>
      <w:r w:rsidRPr="00D34936">
        <w:rPr>
          <w:rFonts w:ascii="Cambria" w:hAnsi="Cambria" w:cs="Arial"/>
          <w:sz w:val="22"/>
        </w:rPr>
        <w:t xml:space="preserve"> bude mať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42F36" w:rsidRPr="00D34936">
        <w:rPr>
          <w:rFonts w:ascii="Cambria" w:hAnsi="Cambria" w:cs="Arial"/>
          <w:sz w:val="22"/>
        </w:rPr>
        <w:t>resp. predĺženie inej lehoty podľa tejto Zmluvy</w:t>
      </w:r>
      <w:r w:rsidR="005150FF" w:rsidRPr="00D34936">
        <w:rPr>
          <w:rFonts w:ascii="Cambria" w:hAnsi="Cambria" w:cs="Arial"/>
          <w:sz w:val="22"/>
        </w:rPr>
        <w:t>,</w:t>
      </w:r>
      <w:r w:rsidR="00D42F36" w:rsidRPr="00D34936">
        <w:rPr>
          <w:rFonts w:ascii="Cambria" w:hAnsi="Cambria" w:cs="Arial"/>
          <w:sz w:val="22"/>
        </w:rPr>
        <w:t xml:space="preserve"> </w:t>
      </w:r>
      <w:r w:rsidRPr="00D34936">
        <w:rPr>
          <w:rFonts w:ascii="Cambria" w:hAnsi="Cambria" w:cs="Arial"/>
          <w:sz w:val="22"/>
        </w:rPr>
        <w:t>pokiaľ oneskorenie s dokončením Diela bude spôsobené niektorou z nasledovných okolnosti</w:t>
      </w:r>
      <w:bookmarkEnd w:id="24"/>
      <w:r w:rsidRPr="00D34936">
        <w:rPr>
          <w:rFonts w:ascii="Cambria" w:hAnsi="Cambria" w:cs="Arial"/>
          <w:sz w:val="22"/>
        </w:rPr>
        <w:t>:</w:t>
      </w:r>
    </w:p>
    <w:p w14:paraId="4D9DD1B9" w14:textId="459C2FA3"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príčina, ktorá dáva Zhotoviteľovi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240D3" w:rsidRPr="00D34936">
        <w:rPr>
          <w:rFonts w:ascii="Cambria" w:hAnsi="Cambria" w:cs="Arial"/>
          <w:sz w:val="22"/>
        </w:rPr>
        <w:t xml:space="preserve">resp. predĺženie inej lehoty </w:t>
      </w:r>
      <w:r w:rsidRPr="00D34936">
        <w:rPr>
          <w:rFonts w:ascii="Cambria" w:hAnsi="Cambria" w:cs="Arial"/>
          <w:sz w:val="22"/>
        </w:rPr>
        <w:t>podľa niektorého z bodov tejto Zmluvy</w:t>
      </w:r>
      <w:r w:rsidR="000F512E" w:rsidRPr="00D34936">
        <w:rPr>
          <w:rFonts w:ascii="Cambria" w:hAnsi="Cambria" w:cs="Arial"/>
          <w:sz w:val="22"/>
        </w:rPr>
        <w:t xml:space="preserve"> alebo Právnych predpisov</w:t>
      </w:r>
      <w:r w:rsidR="00835537" w:rsidRPr="00D34936">
        <w:rPr>
          <w:rFonts w:ascii="Cambria" w:hAnsi="Cambria" w:cs="Arial"/>
          <w:sz w:val="22"/>
        </w:rPr>
        <w:t>;</w:t>
      </w:r>
    </w:p>
    <w:p w14:paraId="3A838990" w14:textId="6905AFB4" w:rsidR="00A52409" w:rsidRPr="00D34936" w:rsidRDefault="00A52409" w:rsidP="00D47FC9">
      <w:pPr>
        <w:numPr>
          <w:ilvl w:val="3"/>
          <w:numId w:val="15"/>
        </w:numPr>
        <w:spacing w:before="0" w:after="120" w:line="240" w:lineRule="auto"/>
        <w:jc w:val="both"/>
        <w:rPr>
          <w:rFonts w:ascii="Cambria" w:hAnsi="Cambria" w:cs="Arial"/>
          <w:sz w:val="22"/>
        </w:rPr>
      </w:pPr>
      <w:bookmarkStart w:id="25" w:name="_Ref485114690"/>
      <w:r w:rsidRPr="00D34936">
        <w:rPr>
          <w:rFonts w:ascii="Cambria" w:hAnsi="Cambria" w:cs="Arial"/>
          <w:sz w:val="22"/>
        </w:rPr>
        <w:t>omeškanie alebo obmedzenie na strane Objednávateľa, ktoré je priamou príčinou omeškania Zhotoviteľa</w:t>
      </w:r>
      <w:r w:rsidR="00835537" w:rsidRPr="00D34936">
        <w:rPr>
          <w:rFonts w:ascii="Cambria" w:hAnsi="Cambria" w:cs="Arial"/>
          <w:sz w:val="22"/>
        </w:rPr>
        <w:t>;</w:t>
      </w:r>
      <w:bookmarkEnd w:id="25"/>
    </w:p>
    <w:p w14:paraId="00B5CA99" w14:textId="77777777" w:rsidR="00835537"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dôvody Vyššej moci, ktoré sú priamou príčinou omeškania Zhotoviteľa</w:t>
      </w:r>
      <w:r w:rsidR="00835537" w:rsidRPr="00D34936">
        <w:rPr>
          <w:rFonts w:ascii="Cambria" w:hAnsi="Cambria" w:cs="Arial"/>
          <w:sz w:val="22"/>
        </w:rPr>
        <w:t>;</w:t>
      </w:r>
    </w:p>
    <w:p w14:paraId="01B1FA4C" w14:textId="77777777" w:rsidR="00D15BBE" w:rsidRDefault="008D3F6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nevhodný </w:t>
      </w:r>
      <w:r w:rsidR="00835537" w:rsidRPr="00D34936">
        <w:rPr>
          <w:rFonts w:ascii="Cambria" w:hAnsi="Cambria" w:cs="Arial"/>
          <w:sz w:val="22"/>
        </w:rPr>
        <w:t xml:space="preserve">pokyn Objednávateľa, pokiaľ je takýto pokyn priamou príčinou </w:t>
      </w:r>
      <w:r w:rsidR="00B41023" w:rsidRPr="00D34936">
        <w:rPr>
          <w:rFonts w:ascii="Cambria" w:hAnsi="Cambria" w:cs="Arial"/>
          <w:sz w:val="22"/>
        </w:rPr>
        <w:t xml:space="preserve">omeškania a na túto skutočnosť bol Objednávateľ zo strany Zhotoviteľa </w:t>
      </w:r>
      <w:r w:rsidR="00BC1D8C" w:rsidRPr="00D34936">
        <w:rPr>
          <w:rFonts w:ascii="Cambria" w:hAnsi="Cambria" w:cs="Arial"/>
          <w:sz w:val="22"/>
        </w:rPr>
        <w:t xml:space="preserve">bezodkladne po udelení pokynu Objednávateľa zo strany Zhotoviteľa písomne </w:t>
      </w:r>
      <w:r w:rsidR="00B41023" w:rsidRPr="00D34936">
        <w:rPr>
          <w:rFonts w:ascii="Cambria" w:hAnsi="Cambria" w:cs="Arial"/>
          <w:sz w:val="22"/>
        </w:rPr>
        <w:t>upozornený</w:t>
      </w:r>
      <w:r w:rsidR="00D15BBE">
        <w:rPr>
          <w:rFonts w:ascii="Cambria" w:hAnsi="Cambria" w:cs="Arial"/>
          <w:sz w:val="22"/>
        </w:rPr>
        <w:t>;</w:t>
      </w:r>
    </w:p>
    <w:p w14:paraId="4BF3999D" w14:textId="098928C3" w:rsidR="00276684" w:rsidRDefault="00D15BBE" w:rsidP="00D47FC9">
      <w:pPr>
        <w:numPr>
          <w:ilvl w:val="3"/>
          <w:numId w:val="15"/>
        </w:numPr>
        <w:spacing w:before="0" w:after="120" w:line="240" w:lineRule="auto"/>
        <w:jc w:val="both"/>
        <w:rPr>
          <w:rFonts w:ascii="Cambria" w:hAnsi="Cambria" w:cs="Arial"/>
          <w:sz w:val="22"/>
        </w:rPr>
      </w:pPr>
      <w:r w:rsidRPr="00D15BBE">
        <w:rPr>
          <w:rFonts w:ascii="Cambria" w:hAnsi="Cambria" w:cs="Arial"/>
          <w:sz w:val="22"/>
        </w:rPr>
        <w:t>rozhodnutie, nekonanie alebo konanie orgánu verejnej správy, ktoré bráni Zhotoviteľovi vo  vykonávaní Diela podľa tejto Zmluvy alebo ktoré je predpokladom vykonávania Diela</w:t>
      </w:r>
      <w:r>
        <w:rPr>
          <w:rFonts w:ascii="Cambria" w:hAnsi="Cambria" w:cs="Arial"/>
          <w:sz w:val="22"/>
        </w:rPr>
        <w:t xml:space="preserve"> </w:t>
      </w:r>
      <w:r w:rsidRPr="00D15BBE">
        <w:rPr>
          <w:rFonts w:ascii="Cambria" w:hAnsi="Cambria" w:cs="Arial"/>
          <w:sz w:val="22"/>
        </w:rPr>
        <w:t>podľa tejto Zmluvy, ak vznik alebo trvanie prekážky nebol spôsobený konaním alebo opomenutím Zhotoviteľa</w:t>
      </w:r>
      <w:r w:rsidR="00A502F9" w:rsidRPr="00D34936">
        <w:rPr>
          <w:rFonts w:ascii="Cambria" w:hAnsi="Cambria" w:cs="Arial"/>
          <w:sz w:val="22"/>
        </w:rPr>
        <w:t>.</w:t>
      </w:r>
    </w:p>
    <w:p w14:paraId="6DED7403" w14:textId="0CF11683" w:rsidR="008F4D7A" w:rsidRPr="00D34936" w:rsidRDefault="008F4D7A" w:rsidP="008F4D7A">
      <w:pPr>
        <w:numPr>
          <w:ilvl w:val="2"/>
          <w:numId w:val="15"/>
        </w:numPr>
        <w:spacing w:before="0" w:after="120" w:line="240" w:lineRule="auto"/>
        <w:jc w:val="both"/>
        <w:rPr>
          <w:rFonts w:ascii="Cambria" w:hAnsi="Cambria" w:cs="Arial"/>
          <w:sz w:val="22"/>
        </w:rPr>
      </w:pPr>
      <w:r>
        <w:rPr>
          <w:rFonts w:ascii="Cambria" w:hAnsi="Cambria" w:cs="Arial"/>
          <w:sz w:val="22"/>
        </w:rPr>
        <w:t>Osobitne má Zhotoviteľ nárok na predĺženie Lehoty vykonania Diela za obdobie, v ktorom Lehota vykonania Diela plynie v mesiacoch december, január alebo február. Nárok na predĺženie Lehoty vykonania Diela za každý z týchto mesiacov (resp. časť tohto mesiaca) si musí Zhotoviteľ uplatniť najneskôr do troch (3) pracovných dní po uplynutí príslušného mesiaca, inak nárok Zhotoviteľa na predĺženie Lehoty vykonania Diela z</w:t>
      </w:r>
      <w:r w:rsidR="00180B8B">
        <w:rPr>
          <w:rFonts w:ascii="Cambria" w:hAnsi="Cambria" w:cs="Arial"/>
          <w:sz w:val="22"/>
        </w:rPr>
        <w:t>a</w:t>
      </w:r>
      <w:r>
        <w:rPr>
          <w:rFonts w:ascii="Cambria" w:hAnsi="Cambria" w:cs="Arial"/>
          <w:sz w:val="22"/>
        </w:rPr>
        <w:t> daný mesiac zaniká.</w:t>
      </w:r>
    </w:p>
    <w:p w14:paraId="68427567" w14:textId="055EF1ED" w:rsidR="00727BA9" w:rsidRPr="00D34936" w:rsidRDefault="00727BA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Kedykoľvek</w:t>
      </w:r>
      <w:r w:rsidRPr="00D34936">
        <w:rPr>
          <w:rFonts w:ascii="Cambria" w:hAnsi="Cambria" w:cs="Arial"/>
          <w:bCs/>
          <w:sz w:val="22"/>
        </w:rPr>
        <w:t xml:space="preserve"> to bude potrebné z dôvodu predĺženia Lehoty </w:t>
      </w:r>
      <w:r w:rsidR="00D0047E" w:rsidRPr="00D34936">
        <w:rPr>
          <w:rFonts w:ascii="Cambria" w:hAnsi="Cambria" w:cs="Arial"/>
          <w:sz w:val="22"/>
        </w:rPr>
        <w:t>vykonania</w:t>
      </w:r>
      <w:r w:rsidR="00D0047E" w:rsidRPr="00D34936" w:rsidDel="006C6BF1">
        <w:rPr>
          <w:rFonts w:ascii="Cambria" w:hAnsi="Cambria" w:cs="Arial"/>
          <w:bCs/>
          <w:sz w:val="22"/>
        </w:rPr>
        <w:t xml:space="preserve"> </w:t>
      </w:r>
      <w:r w:rsidR="006C6BF1" w:rsidRPr="00D34936">
        <w:rPr>
          <w:rFonts w:ascii="Cambria" w:hAnsi="Cambria" w:cs="Arial"/>
          <w:sz w:val="22"/>
        </w:rPr>
        <w:t xml:space="preserve">Diela </w:t>
      </w:r>
      <w:r w:rsidRPr="00D34936">
        <w:rPr>
          <w:rFonts w:ascii="Cambria" w:hAnsi="Cambria" w:cs="Arial"/>
          <w:bCs/>
          <w:sz w:val="22"/>
        </w:rPr>
        <w:t xml:space="preserve">alebo kedykoľvek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nebude zodpovedať Zmluve, alebo ak sa skutočný postup </w:t>
      </w:r>
      <w:r w:rsidR="00D87172" w:rsidRPr="00D34936">
        <w:rPr>
          <w:rFonts w:ascii="Cambria" w:hAnsi="Cambria" w:cs="Arial"/>
          <w:bCs/>
          <w:sz w:val="22"/>
        </w:rPr>
        <w:t>plnenia</w:t>
      </w:r>
      <w:r w:rsidRPr="00D34936">
        <w:rPr>
          <w:rFonts w:ascii="Cambria" w:hAnsi="Cambria" w:cs="Arial"/>
          <w:bCs/>
          <w:sz w:val="22"/>
        </w:rPr>
        <w:t xml:space="preserve"> nezhoduje s Harmonogramom </w:t>
      </w:r>
      <w:r w:rsidR="00D87172" w:rsidRPr="00D34936">
        <w:rPr>
          <w:rFonts w:ascii="Cambria" w:hAnsi="Cambria" w:cs="Arial"/>
          <w:sz w:val="22"/>
        </w:rPr>
        <w:t>plnenia</w:t>
      </w:r>
      <w:r w:rsidRPr="00D34936">
        <w:rPr>
          <w:rFonts w:ascii="Cambria" w:hAnsi="Cambria" w:cs="Arial"/>
          <w:bCs/>
          <w:sz w:val="22"/>
        </w:rPr>
        <w:t xml:space="preserve">, </w:t>
      </w:r>
      <w:r w:rsidR="00481983" w:rsidRPr="00D34936">
        <w:rPr>
          <w:rFonts w:ascii="Cambria" w:hAnsi="Cambria" w:cs="Arial"/>
          <w:bCs/>
          <w:sz w:val="22"/>
        </w:rPr>
        <w:t>Zhoto</w:t>
      </w:r>
      <w:r w:rsidR="00F56DD5" w:rsidRPr="00D34936">
        <w:rPr>
          <w:rFonts w:ascii="Cambria" w:hAnsi="Cambria" w:cs="Arial"/>
          <w:bCs/>
          <w:sz w:val="22"/>
        </w:rPr>
        <w:t>v</w:t>
      </w:r>
      <w:r w:rsidR="00481983" w:rsidRPr="00D34936">
        <w:rPr>
          <w:rFonts w:ascii="Cambria" w:hAnsi="Cambria" w:cs="Arial"/>
          <w:bCs/>
          <w:sz w:val="22"/>
        </w:rPr>
        <w:t>iteľ</w:t>
      </w:r>
      <w:r w:rsidRPr="00D34936">
        <w:rPr>
          <w:rFonts w:ascii="Cambria" w:hAnsi="Cambria" w:cs="Arial"/>
          <w:bCs/>
          <w:sz w:val="22"/>
        </w:rPr>
        <w:t xml:space="preserve"> predloží Objednávateľovi revidovaný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preskúmanie, a to najneskôr do piatich (5) dní odo dňa, kedy Objednávateľ vyzve </w:t>
      </w:r>
      <w:r w:rsidR="0023737D" w:rsidRPr="00D34936">
        <w:rPr>
          <w:rFonts w:ascii="Cambria" w:hAnsi="Cambria" w:cs="Arial"/>
          <w:bCs/>
          <w:sz w:val="22"/>
        </w:rPr>
        <w:t xml:space="preserve">Zhotoviteľa </w:t>
      </w:r>
      <w:r w:rsidRPr="00D34936">
        <w:rPr>
          <w:rFonts w:ascii="Cambria" w:hAnsi="Cambria" w:cs="Arial"/>
          <w:bCs/>
          <w:sz w:val="22"/>
        </w:rPr>
        <w:t xml:space="preserve">na predloženie takéhoto revidovaného Harmonogramu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w:t>
      </w:r>
      <w:r w:rsidR="000C3C15">
        <w:rPr>
          <w:rFonts w:ascii="Cambria" w:hAnsi="Cambria" w:cs="Arial"/>
          <w:bCs/>
          <w:sz w:val="22"/>
        </w:rPr>
        <w:t>odsúhlasenie</w:t>
      </w:r>
      <w:r w:rsidRPr="00D34936">
        <w:rPr>
          <w:rFonts w:ascii="Cambria" w:hAnsi="Cambria" w:cs="Arial"/>
          <w:bCs/>
          <w:sz w:val="22"/>
        </w:rPr>
        <w:t>.</w:t>
      </w:r>
      <w:r w:rsidR="00150295" w:rsidRPr="00D34936">
        <w:rPr>
          <w:rFonts w:ascii="Cambria" w:hAnsi="Cambria" w:cs="Arial"/>
          <w:bCs/>
          <w:sz w:val="22"/>
        </w:rPr>
        <w:t xml:space="preserve"> Pre vylúčenie pochybností platí, že revízia Harmonogramu </w:t>
      </w:r>
      <w:r w:rsidR="00D87172" w:rsidRPr="00D34936">
        <w:rPr>
          <w:rFonts w:ascii="Cambria" w:hAnsi="Cambria" w:cs="Arial"/>
          <w:sz w:val="22"/>
        </w:rPr>
        <w:t>plnenia</w:t>
      </w:r>
      <w:r w:rsidR="00D87172" w:rsidRPr="00D34936">
        <w:rPr>
          <w:rFonts w:ascii="Cambria" w:hAnsi="Cambria" w:cs="Arial"/>
          <w:bCs/>
          <w:sz w:val="22"/>
        </w:rPr>
        <w:t xml:space="preserve"> </w:t>
      </w:r>
      <w:r w:rsidR="00150295" w:rsidRPr="00D34936">
        <w:rPr>
          <w:rFonts w:ascii="Cambria" w:hAnsi="Cambria" w:cs="Arial"/>
          <w:bCs/>
          <w:sz w:val="22"/>
        </w:rPr>
        <w:t xml:space="preserve">podľa tohto bodu nemôže mať sama o sebe vplyv na predĺženie Lehoty </w:t>
      </w:r>
      <w:r w:rsidR="00D0047E" w:rsidRPr="00D34936">
        <w:rPr>
          <w:rFonts w:ascii="Cambria" w:hAnsi="Cambria" w:cs="Arial"/>
          <w:sz w:val="22"/>
        </w:rPr>
        <w:t xml:space="preserve">vykonania </w:t>
      </w:r>
      <w:r w:rsidR="006C6BF1" w:rsidRPr="00D34936">
        <w:rPr>
          <w:rFonts w:ascii="Cambria" w:hAnsi="Cambria" w:cs="Arial"/>
          <w:sz w:val="22"/>
        </w:rPr>
        <w:t>Diela</w:t>
      </w:r>
      <w:r w:rsidR="00150295" w:rsidRPr="00D34936">
        <w:rPr>
          <w:rFonts w:ascii="Cambria" w:hAnsi="Cambria" w:cs="Arial"/>
          <w:bCs/>
          <w:sz w:val="22"/>
        </w:rPr>
        <w:t xml:space="preserve">, pokiaľ </w:t>
      </w:r>
      <w:r w:rsidR="00E83768" w:rsidRPr="00D34936">
        <w:rPr>
          <w:rFonts w:ascii="Cambria" w:hAnsi="Cambria" w:cs="Arial"/>
          <w:bCs/>
          <w:sz w:val="22"/>
        </w:rPr>
        <w:t xml:space="preserve">okolnosť vyvolávajúca potrebu revízie Harmonogramu </w:t>
      </w:r>
      <w:r w:rsidR="00D87172" w:rsidRPr="00D34936">
        <w:rPr>
          <w:rFonts w:ascii="Cambria" w:hAnsi="Cambria" w:cs="Arial"/>
          <w:sz w:val="22"/>
        </w:rPr>
        <w:t>plnenia</w:t>
      </w:r>
      <w:r w:rsidR="00D87172" w:rsidRPr="00D34936">
        <w:rPr>
          <w:rFonts w:ascii="Cambria" w:hAnsi="Cambria" w:cs="Arial"/>
          <w:bCs/>
          <w:sz w:val="22"/>
        </w:rPr>
        <w:t xml:space="preserve"> </w:t>
      </w:r>
      <w:r w:rsidR="00E83768" w:rsidRPr="00D34936">
        <w:rPr>
          <w:rFonts w:ascii="Cambria" w:hAnsi="Cambria" w:cs="Arial"/>
          <w:bCs/>
          <w:sz w:val="22"/>
        </w:rPr>
        <w:t xml:space="preserve">zároveň nedáva Zhotoviteľovi právo na predĺženie resp. úpravu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E83768" w:rsidRPr="00D34936">
        <w:rPr>
          <w:rFonts w:ascii="Cambria" w:hAnsi="Cambria" w:cs="Arial"/>
          <w:bCs/>
          <w:sz w:val="22"/>
        </w:rPr>
        <w:t>podľa iného bodu tejto Zmluvy.</w:t>
      </w:r>
    </w:p>
    <w:p w14:paraId="1BE78066" w14:textId="5F1D8E50" w:rsidR="00A4498E" w:rsidRPr="00D34936" w:rsidRDefault="00A4498E" w:rsidP="00D47FC9">
      <w:pPr>
        <w:numPr>
          <w:ilvl w:val="1"/>
          <w:numId w:val="15"/>
        </w:numPr>
        <w:spacing w:before="0" w:after="120" w:line="240" w:lineRule="auto"/>
        <w:jc w:val="both"/>
        <w:rPr>
          <w:rFonts w:ascii="Cambria" w:hAnsi="Cambria" w:cs="Arial"/>
          <w:b/>
          <w:sz w:val="22"/>
        </w:rPr>
      </w:pPr>
      <w:bookmarkStart w:id="26" w:name="_Ref515887199"/>
      <w:bookmarkStart w:id="27" w:name="_Ref485110579"/>
      <w:r w:rsidRPr="00D34936">
        <w:rPr>
          <w:rFonts w:ascii="Cambria" w:hAnsi="Cambria" w:cs="Arial"/>
          <w:b/>
          <w:sz w:val="22"/>
        </w:rPr>
        <w:t>Pokyny</w:t>
      </w:r>
      <w:r w:rsidR="00E1233E" w:rsidRPr="00D34936">
        <w:rPr>
          <w:rFonts w:ascii="Cambria" w:hAnsi="Cambria" w:cs="Arial"/>
          <w:b/>
          <w:sz w:val="22"/>
        </w:rPr>
        <w:t xml:space="preserve"> Objednávateľa</w:t>
      </w:r>
      <w:bookmarkEnd w:id="26"/>
    </w:p>
    <w:p w14:paraId="35CE5A95" w14:textId="62872C51" w:rsidR="00E1233E" w:rsidRPr="00D34936" w:rsidRDefault="00E1233E"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w:t>
      </w:r>
      <w:r w:rsidR="00743B88" w:rsidRPr="00D34936">
        <w:rPr>
          <w:rFonts w:ascii="Cambria" w:hAnsi="Cambria" w:cs="Arial"/>
          <w:bCs/>
          <w:sz w:val="22"/>
        </w:rPr>
        <w:t>je oprávnený</w:t>
      </w:r>
      <w:r w:rsidRPr="00D34936">
        <w:rPr>
          <w:rFonts w:ascii="Cambria" w:hAnsi="Cambria" w:cs="Arial"/>
          <w:bCs/>
          <w:sz w:val="22"/>
        </w:rPr>
        <w:t xml:space="preserve"> Zhotoviteľovi vyd</w:t>
      </w:r>
      <w:r w:rsidR="004E3DEB" w:rsidRPr="00D34936">
        <w:rPr>
          <w:rFonts w:ascii="Cambria" w:hAnsi="Cambria" w:cs="Arial"/>
          <w:bCs/>
          <w:sz w:val="22"/>
        </w:rPr>
        <w:t xml:space="preserve">ávať </w:t>
      </w:r>
      <w:r w:rsidRPr="00D34936">
        <w:rPr>
          <w:rFonts w:ascii="Cambria" w:hAnsi="Cambria" w:cs="Arial"/>
          <w:bCs/>
          <w:sz w:val="22"/>
        </w:rPr>
        <w:t xml:space="preserve">pokyny, ktoré sa </w:t>
      </w:r>
      <w:r w:rsidR="0023737D" w:rsidRPr="00D34936">
        <w:rPr>
          <w:rFonts w:ascii="Cambria" w:hAnsi="Cambria" w:cs="Arial"/>
          <w:bCs/>
          <w:sz w:val="22"/>
        </w:rPr>
        <w:t xml:space="preserve">Zhotoviteľ </w:t>
      </w:r>
      <w:r w:rsidRPr="00D34936">
        <w:rPr>
          <w:rFonts w:ascii="Cambria" w:hAnsi="Cambria" w:cs="Arial"/>
          <w:bCs/>
          <w:sz w:val="22"/>
        </w:rPr>
        <w:t xml:space="preserve">zaväzuje </w:t>
      </w:r>
      <w:r w:rsidR="005B7CA6" w:rsidRPr="00D34936">
        <w:rPr>
          <w:rFonts w:ascii="Cambria" w:hAnsi="Cambria" w:cs="Arial"/>
          <w:bCs/>
          <w:sz w:val="22"/>
        </w:rPr>
        <w:t xml:space="preserve">splniť a dodržať </w:t>
      </w:r>
      <w:r w:rsidRPr="00D34936">
        <w:rPr>
          <w:rFonts w:ascii="Cambria" w:hAnsi="Cambria" w:cs="Arial"/>
          <w:bCs/>
          <w:sz w:val="22"/>
        </w:rPr>
        <w:t xml:space="preserve">za </w:t>
      </w:r>
      <w:r w:rsidR="004E3DEB" w:rsidRPr="00D34936">
        <w:rPr>
          <w:rFonts w:ascii="Cambria" w:hAnsi="Cambria" w:cs="Arial"/>
          <w:bCs/>
          <w:sz w:val="22"/>
        </w:rPr>
        <w:t>nasledovných podmienok</w:t>
      </w:r>
      <w:r w:rsidRPr="00D34936">
        <w:rPr>
          <w:rFonts w:ascii="Cambria" w:hAnsi="Cambria" w:cs="Arial"/>
          <w:bCs/>
          <w:sz w:val="22"/>
        </w:rPr>
        <w:t>:</w:t>
      </w:r>
    </w:p>
    <w:p w14:paraId="7B89040D" w14:textId="40090B0D" w:rsidR="00487468" w:rsidRPr="00D34936" w:rsidRDefault="00487468"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Zhotoviteľ je povinný upozorniť Objednávateľa bez zbytočného odkladu na nevhodnú povahu </w:t>
      </w:r>
      <w:r w:rsidR="00E61AC0" w:rsidRPr="00D34936">
        <w:rPr>
          <w:rFonts w:ascii="Cambria" w:hAnsi="Cambria" w:cs="Arial"/>
          <w:sz w:val="22"/>
        </w:rPr>
        <w:t xml:space="preserve">alebo nesprávnosť </w:t>
      </w:r>
      <w:r w:rsidRPr="00D34936">
        <w:rPr>
          <w:rFonts w:ascii="Cambria" w:hAnsi="Cambria" w:cs="Arial"/>
          <w:sz w:val="22"/>
        </w:rPr>
        <w:t>jeho pokynov, ak Zhotoviteľ mohol túto nevhodnosť zistiť pri vynaložení odbornej starostlivosti, ako skúsený zhotoviteľ v rozsahu plnenia predmetu tejto Zmluvy;</w:t>
      </w:r>
    </w:p>
    <w:p w14:paraId="3E5D0A8C" w14:textId="15F58D05" w:rsidR="0085597F"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V prípade, ak by mal pokyn mať dopad na Lehotu vykonania Diela a/alebo ak by mal pokyn mať dopad na Zmluvnú cenu, je Zhotoviteľ o tejto skutočnosti povinný okamžite informovať Objednávateľa;</w:t>
      </w:r>
    </w:p>
    <w:p w14:paraId="109898EA" w14:textId="7C3F825E" w:rsidR="002F5F2C"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K</w:t>
      </w:r>
      <w:r w:rsidR="004E3DEB" w:rsidRPr="00D34936">
        <w:rPr>
          <w:rFonts w:ascii="Cambria" w:hAnsi="Cambria" w:cs="Arial"/>
          <w:sz w:val="22"/>
        </w:rPr>
        <w:t>aždý pokyn bude vydaný</w:t>
      </w:r>
      <w:r w:rsidR="00D31359" w:rsidRPr="00D34936">
        <w:rPr>
          <w:rFonts w:ascii="Cambria" w:hAnsi="Cambria" w:cs="Arial"/>
          <w:sz w:val="22"/>
        </w:rPr>
        <w:t>,</w:t>
      </w:r>
      <w:r w:rsidR="004E3DEB" w:rsidRPr="00D34936">
        <w:rPr>
          <w:rFonts w:ascii="Cambria" w:hAnsi="Cambria" w:cs="Arial"/>
          <w:sz w:val="22"/>
        </w:rPr>
        <w:t xml:space="preserve"> resp. inak zachytený (napr. v montážnom </w:t>
      </w:r>
      <w:r w:rsidR="00E425D9" w:rsidRPr="00D34936">
        <w:rPr>
          <w:rFonts w:ascii="Cambria" w:hAnsi="Cambria" w:cs="Arial"/>
          <w:sz w:val="22"/>
        </w:rPr>
        <w:t xml:space="preserve">resp. stavebnom </w:t>
      </w:r>
      <w:r w:rsidR="004E3DEB" w:rsidRPr="00D34936">
        <w:rPr>
          <w:rFonts w:ascii="Cambria" w:hAnsi="Cambria" w:cs="Arial"/>
          <w:sz w:val="22"/>
        </w:rPr>
        <w:t>denníku) v písomnej forme. Objednávateľ je oprávnený vydať výnimočne aj ústny pokyn</w:t>
      </w:r>
      <w:r w:rsidR="004C7E4A" w:rsidRPr="00D34936">
        <w:rPr>
          <w:rFonts w:ascii="Cambria" w:hAnsi="Cambria" w:cs="Arial"/>
          <w:sz w:val="22"/>
        </w:rPr>
        <w:t>, avšak je povinný ho dodatočne písomne potvrdiť</w:t>
      </w:r>
      <w:r w:rsidR="00756F87" w:rsidRPr="00D34936">
        <w:rPr>
          <w:rFonts w:ascii="Cambria" w:hAnsi="Cambria" w:cs="Arial"/>
          <w:sz w:val="22"/>
        </w:rPr>
        <w:t xml:space="preserve"> najneskôr do dvoch (2) dní</w:t>
      </w:r>
      <w:r w:rsidR="004C7E4A" w:rsidRPr="00D34936">
        <w:rPr>
          <w:rFonts w:ascii="Cambria" w:hAnsi="Cambria" w:cs="Arial"/>
          <w:sz w:val="22"/>
        </w:rPr>
        <w:t xml:space="preserve">, inak </w:t>
      </w:r>
      <w:r w:rsidR="00756F87" w:rsidRPr="00D34936">
        <w:rPr>
          <w:rFonts w:ascii="Cambria" w:hAnsi="Cambria" w:cs="Arial"/>
          <w:sz w:val="22"/>
        </w:rPr>
        <w:t>sa naňho neprihliada</w:t>
      </w:r>
      <w:r w:rsidR="004C7E4A" w:rsidRPr="00D34936">
        <w:rPr>
          <w:rFonts w:ascii="Cambria" w:hAnsi="Cambria" w:cs="Arial"/>
          <w:sz w:val="22"/>
        </w:rPr>
        <w:t>;</w:t>
      </w:r>
    </w:p>
    <w:p w14:paraId="47AF871A" w14:textId="1D3687C7" w:rsidR="004A37E3" w:rsidRPr="00D34936" w:rsidRDefault="004A37E3"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Zhotoviteľ</w:t>
      </w:r>
      <w:r w:rsidRPr="00D34936">
        <w:rPr>
          <w:rFonts w:ascii="Cambria" w:hAnsi="Cambria" w:cs="Arial"/>
          <w:bCs/>
          <w:sz w:val="22"/>
        </w:rPr>
        <w:t xml:space="preserve"> je povinný pokyn vydaný v súlade s týmto bodom </w:t>
      </w:r>
      <w:r w:rsidRPr="00D34936">
        <w:rPr>
          <w:rFonts w:ascii="Cambria" w:hAnsi="Cambria" w:cs="Arial"/>
          <w:bCs/>
          <w:sz w:val="22"/>
        </w:rPr>
        <w:fldChar w:fldCharType="begin"/>
      </w:r>
      <w:r w:rsidRPr="00D34936">
        <w:rPr>
          <w:rFonts w:ascii="Cambria" w:hAnsi="Cambria" w:cs="Arial"/>
          <w:bCs/>
          <w:sz w:val="22"/>
        </w:rPr>
        <w:instrText xml:space="preserve"> REF _Ref515887199 \r \h </w:instrText>
      </w:r>
      <w:r w:rsidR="000405E3" w:rsidRPr="00D34936">
        <w:rPr>
          <w:rFonts w:ascii="Cambria" w:hAnsi="Cambria" w:cs="Arial"/>
          <w:bCs/>
          <w:sz w:val="22"/>
        </w:rPr>
        <w:instrText xml:space="preserve">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3.5</w:t>
      </w:r>
      <w:r w:rsidRPr="00D34936">
        <w:rPr>
          <w:rFonts w:ascii="Cambria" w:hAnsi="Cambria" w:cs="Arial"/>
          <w:bCs/>
          <w:sz w:val="22"/>
        </w:rPr>
        <w:fldChar w:fldCharType="end"/>
      </w:r>
      <w:r w:rsidRPr="00D34936">
        <w:rPr>
          <w:rFonts w:ascii="Cambria" w:hAnsi="Cambria" w:cs="Arial"/>
          <w:bCs/>
          <w:sz w:val="22"/>
        </w:rPr>
        <w:t xml:space="preserve"> bezodkladne plniť, </w:t>
      </w:r>
      <w:r w:rsidR="007832C7" w:rsidRPr="00D34936">
        <w:rPr>
          <w:rFonts w:ascii="Cambria" w:hAnsi="Cambria" w:cs="Arial"/>
          <w:bCs/>
          <w:sz w:val="22"/>
        </w:rPr>
        <w:t>okrem prípadu ak</w:t>
      </w:r>
      <w:r w:rsidRPr="00D34936">
        <w:rPr>
          <w:rFonts w:ascii="Cambria" w:hAnsi="Cambria" w:cs="Arial"/>
          <w:bCs/>
          <w:sz w:val="22"/>
        </w:rPr>
        <w:t xml:space="preserve"> </w:t>
      </w:r>
    </w:p>
    <w:p w14:paraId="4875CC30" w14:textId="41DF46C6" w:rsidR="00E1233E" w:rsidRPr="00D34936" w:rsidRDefault="0048746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Z</w:t>
      </w:r>
      <w:r w:rsidR="007832C7" w:rsidRPr="00D34936">
        <w:rPr>
          <w:rFonts w:ascii="Cambria" w:hAnsi="Cambria" w:cs="Arial"/>
          <w:bCs/>
          <w:sz w:val="22"/>
        </w:rPr>
        <w:t xml:space="preserve">hotoviteľ upozornil Objednávateľa na nevhodnú povahu </w:t>
      </w:r>
      <w:r w:rsidR="00E61AC0" w:rsidRPr="00D34936">
        <w:rPr>
          <w:rFonts w:ascii="Cambria" w:hAnsi="Cambria" w:cs="Arial"/>
          <w:bCs/>
          <w:sz w:val="22"/>
        </w:rPr>
        <w:t xml:space="preserve">alebo nesprávnosť </w:t>
      </w:r>
      <w:r w:rsidR="007832C7" w:rsidRPr="00D34936">
        <w:rPr>
          <w:rFonts w:ascii="Cambria" w:hAnsi="Cambria" w:cs="Arial"/>
          <w:bCs/>
          <w:sz w:val="22"/>
        </w:rPr>
        <w:t xml:space="preserve">pokynu a </w:t>
      </w:r>
      <w:r w:rsidR="00E1233E" w:rsidRPr="00D34936">
        <w:rPr>
          <w:rFonts w:ascii="Cambria" w:hAnsi="Cambria" w:cs="Arial"/>
          <w:bCs/>
          <w:sz w:val="22"/>
        </w:rPr>
        <w:t>nevhodn</w:t>
      </w:r>
      <w:r w:rsidRPr="00D34936">
        <w:rPr>
          <w:rFonts w:ascii="Cambria" w:hAnsi="Cambria" w:cs="Arial"/>
          <w:bCs/>
          <w:sz w:val="22"/>
        </w:rPr>
        <w:t>ý</w:t>
      </w:r>
      <w:r w:rsidR="00E1233E" w:rsidRPr="00D34936">
        <w:rPr>
          <w:rFonts w:ascii="Cambria" w:hAnsi="Cambria" w:cs="Arial"/>
          <w:bCs/>
          <w:sz w:val="22"/>
        </w:rPr>
        <w:t xml:space="preserve"> </w:t>
      </w:r>
      <w:r w:rsidR="00E61AC0" w:rsidRPr="00D34936">
        <w:rPr>
          <w:rFonts w:ascii="Cambria" w:hAnsi="Cambria" w:cs="Arial"/>
          <w:bCs/>
          <w:sz w:val="22"/>
        </w:rPr>
        <w:t xml:space="preserve">alebo nesprávny </w:t>
      </w:r>
      <w:r w:rsidR="00E1233E" w:rsidRPr="00D34936">
        <w:rPr>
          <w:rFonts w:ascii="Cambria" w:hAnsi="Cambria" w:cs="Arial"/>
          <w:bCs/>
          <w:sz w:val="22"/>
        </w:rPr>
        <w:t xml:space="preserve">pokyn </w:t>
      </w:r>
      <w:r w:rsidR="00E1233E" w:rsidRPr="00D34936">
        <w:rPr>
          <w:rFonts w:ascii="Cambria" w:hAnsi="Cambria" w:cs="Arial"/>
          <w:sz w:val="22"/>
        </w:rPr>
        <w:t>Objednávateľa</w:t>
      </w:r>
      <w:r w:rsidR="00E1233E" w:rsidRPr="00D34936">
        <w:rPr>
          <w:rFonts w:ascii="Cambria" w:hAnsi="Cambria" w:cs="Arial"/>
          <w:bCs/>
          <w:sz w:val="22"/>
        </w:rPr>
        <w:t xml:space="preserve"> prekáža v riadnom vykonávaní Diela</w:t>
      </w:r>
      <w:r w:rsidR="00C823D8" w:rsidRPr="00D34936">
        <w:rPr>
          <w:rFonts w:ascii="Cambria" w:hAnsi="Cambria" w:cs="Arial"/>
          <w:bCs/>
          <w:sz w:val="22"/>
        </w:rPr>
        <w:t xml:space="preserve">. Vtedy </w:t>
      </w:r>
      <w:r w:rsidR="00E1233E" w:rsidRPr="00D34936">
        <w:rPr>
          <w:rFonts w:ascii="Cambria" w:hAnsi="Cambria" w:cs="Arial"/>
          <w:bCs/>
          <w:sz w:val="22"/>
        </w:rPr>
        <w:t xml:space="preserve">je </w:t>
      </w:r>
      <w:r w:rsidR="00412598" w:rsidRPr="00D34936">
        <w:rPr>
          <w:rFonts w:ascii="Cambria" w:hAnsi="Cambria" w:cs="Arial"/>
          <w:bCs/>
          <w:sz w:val="22"/>
        </w:rPr>
        <w:t xml:space="preserve">Zhotoviteľ </w:t>
      </w:r>
      <w:r w:rsidR="00E1233E" w:rsidRPr="00D34936">
        <w:rPr>
          <w:rFonts w:ascii="Cambria" w:hAnsi="Cambria" w:cs="Arial"/>
          <w:bCs/>
          <w:sz w:val="22"/>
        </w:rPr>
        <w:t xml:space="preserve">povinný jeho vykonávanie v nevyhnutnom rozsahu prerušiť do doby zmeny pokynov </w:t>
      </w:r>
      <w:r w:rsidR="00E1233E" w:rsidRPr="00D34936">
        <w:rPr>
          <w:rFonts w:ascii="Cambria" w:hAnsi="Cambria" w:cs="Arial"/>
          <w:sz w:val="22"/>
        </w:rPr>
        <w:t>Objednávateľa</w:t>
      </w:r>
      <w:r w:rsidR="00E1233E" w:rsidRPr="00D34936">
        <w:rPr>
          <w:rFonts w:ascii="Cambria" w:hAnsi="Cambria" w:cs="Arial"/>
          <w:bCs/>
          <w:sz w:val="22"/>
        </w:rPr>
        <w:t xml:space="preserve"> alebo do písomného oznámenia o tom, že Objednávateľ trvá na vykonávaní Diela podľa daných pokynov</w:t>
      </w:r>
      <w:r w:rsidR="00412598" w:rsidRPr="00D34936">
        <w:rPr>
          <w:rFonts w:ascii="Cambria" w:hAnsi="Cambria" w:cs="Arial"/>
          <w:bCs/>
          <w:sz w:val="22"/>
        </w:rPr>
        <w:t>;</w:t>
      </w:r>
    </w:p>
    <w:p w14:paraId="386BD934" w14:textId="4ED2CE96" w:rsidR="00E05792" w:rsidRPr="00D34936" w:rsidRDefault="0041259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V prípade, ak </w:t>
      </w:r>
      <w:r w:rsidR="0085597F" w:rsidRPr="00D34936">
        <w:rPr>
          <w:rFonts w:ascii="Cambria" w:hAnsi="Cambria" w:cs="Arial"/>
          <w:bCs/>
          <w:sz w:val="22"/>
        </w:rPr>
        <w:t xml:space="preserve">Zhotoviteľ oznámil Objednávateľovi, že </w:t>
      </w:r>
      <w:r w:rsidRPr="00D34936">
        <w:rPr>
          <w:rFonts w:ascii="Cambria" w:hAnsi="Cambria" w:cs="Arial"/>
          <w:bCs/>
          <w:sz w:val="22"/>
        </w:rPr>
        <w:t xml:space="preserve">pokyn </w:t>
      </w:r>
      <w:r w:rsidR="000D4B6A" w:rsidRPr="00D34936">
        <w:rPr>
          <w:rFonts w:ascii="Cambria" w:hAnsi="Cambria" w:cs="Arial"/>
          <w:bCs/>
          <w:sz w:val="22"/>
        </w:rPr>
        <w:t>m</w:t>
      </w:r>
      <w:r w:rsidR="0085597F" w:rsidRPr="00D34936">
        <w:rPr>
          <w:rFonts w:ascii="Cambria" w:hAnsi="Cambria" w:cs="Arial"/>
          <w:bCs/>
          <w:sz w:val="22"/>
        </w:rPr>
        <w:t>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dopad na Lehotu </w:t>
      </w:r>
      <w:r w:rsidR="000D4B6A" w:rsidRPr="00D34936">
        <w:rPr>
          <w:rFonts w:ascii="Cambria" w:hAnsi="Cambria" w:cs="Arial"/>
          <w:sz w:val="22"/>
        </w:rPr>
        <w:t>vykonania</w:t>
      </w:r>
      <w:r w:rsidR="000D4B6A" w:rsidRPr="00D34936">
        <w:rPr>
          <w:rFonts w:ascii="Cambria" w:hAnsi="Cambria" w:cs="Arial"/>
          <w:bCs/>
          <w:sz w:val="22"/>
        </w:rPr>
        <w:t xml:space="preserve"> Diela a/alebo </w:t>
      </w:r>
      <w:r w:rsidR="0085597F" w:rsidRPr="00D34936">
        <w:rPr>
          <w:rFonts w:ascii="Cambria" w:hAnsi="Cambria" w:cs="Arial"/>
          <w:bCs/>
          <w:sz w:val="22"/>
        </w:rPr>
        <w:t>má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pokyn dopad na Zmluvnú cenu, </w:t>
      </w:r>
      <w:r w:rsidR="006E4276" w:rsidRPr="00D34936">
        <w:rPr>
          <w:rFonts w:ascii="Cambria" w:hAnsi="Cambria" w:cs="Arial"/>
          <w:bCs/>
          <w:sz w:val="22"/>
        </w:rPr>
        <w:t>pričom v takom</w:t>
      </w:r>
      <w:r w:rsidR="00E05792" w:rsidRPr="00D34936">
        <w:rPr>
          <w:rFonts w:ascii="Cambria" w:hAnsi="Cambria" w:cs="Arial"/>
          <w:bCs/>
          <w:sz w:val="22"/>
        </w:rPr>
        <w:t xml:space="preserve"> prípade je Zhotoviteľ bezodkladne </w:t>
      </w:r>
      <w:r w:rsidR="00E04DDB" w:rsidRPr="00D34936">
        <w:rPr>
          <w:rFonts w:ascii="Cambria" w:hAnsi="Cambria" w:cs="Arial"/>
          <w:bCs/>
          <w:sz w:val="22"/>
        </w:rPr>
        <w:t xml:space="preserve">najneskôr však do </w:t>
      </w:r>
      <w:r w:rsidR="00207C39" w:rsidRPr="00D34936">
        <w:rPr>
          <w:rFonts w:ascii="Cambria" w:hAnsi="Cambria" w:cs="Arial"/>
          <w:bCs/>
          <w:sz w:val="22"/>
        </w:rPr>
        <w:t>piatich</w:t>
      </w:r>
      <w:r w:rsidR="00E04DDB" w:rsidRPr="00D34936">
        <w:rPr>
          <w:rFonts w:ascii="Cambria" w:hAnsi="Cambria" w:cs="Arial"/>
          <w:bCs/>
          <w:sz w:val="22"/>
        </w:rPr>
        <w:t xml:space="preserve"> (</w:t>
      </w:r>
      <w:r w:rsidR="00207C39" w:rsidRPr="00D34936">
        <w:rPr>
          <w:rFonts w:ascii="Cambria" w:hAnsi="Cambria" w:cs="Arial"/>
          <w:bCs/>
          <w:sz w:val="22"/>
        </w:rPr>
        <w:t>5</w:t>
      </w:r>
      <w:r w:rsidR="00E04DDB" w:rsidRPr="00D34936">
        <w:rPr>
          <w:rFonts w:ascii="Cambria" w:hAnsi="Cambria" w:cs="Arial"/>
          <w:bCs/>
          <w:sz w:val="22"/>
        </w:rPr>
        <w:t xml:space="preserve">) dní povinný Objednávateľovi doručiť návrh úprav </w:t>
      </w:r>
      <w:r w:rsidR="00234877" w:rsidRPr="00D34936">
        <w:rPr>
          <w:rFonts w:ascii="Cambria" w:hAnsi="Cambria" w:cs="Arial"/>
          <w:bCs/>
          <w:sz w:val="22"/>
        </w:rPr>
        <w:t>Zmluvy (najmä Lehoty vykonania Diela, Harmonogramu prác a Zmluvnej ceny) vyvolaný pokynom Objednávateľa</w:t>
      </w:r>
      <w:r w:rsidR="008D0208" w:rsidRPr="00D34936">
        <w:rPr>
          <w:rFonts w:ascii="Cambria" w:hAnsi="Cambria" w:cs="Arial"/>
          <w:bCs/>
          <w:sz w:val="22"/>
        </w:rPr>
        <w:t xml:space="preserve">. Takýto návrh </w:t>
      </w:r>
      <w:r w:rsidR="00416503" w:rsidRPr="00D34936">
        <w:rPr>
          <w:rFonts w:ascii="Cambria" w:hAnsi="Cambria" w:cs="Arial"/>
          <w:bCs/>
          <w:sz w:val="22"/>
        </w:rPr>
        <w:t xml:space="preserve">bude mať povahu </w:t>
      </w:r>
      <w:proofErr w:type="spellStart"/>
      <w:r w:rsidR="00416503" w:rsidRPr="00D34936">
        <w:rPr>
          <w:rFonts w:ascii="Cambria" w:hAnsi="Cambria" w:cs="Arial"/>
          <w:bCs/>
          <w:sz w:val="22"/>
        </w:rPr>
        <w:t>oferty</w:t>
      </w:r>
      <w:proofErr w:type="spellEnd"/>
      <w:r w:rsidR="00416503" w:rsidRPr="00D34936">
        <w:rPr>
          <w:rFonts w:ascii="Cambria" w:hAnsi="Cambria" w:cs="Arial"/>
          <w:bCs/>
          <w:sz w:val="22"/>
        </w:rPr>
        <w:t xml:space="preserve"> (návrhu na uzatvorenie zmluvy</w:t>
      </w:r>
      <w:r w:rsidR="00D31359" w:rsidRPr="00D34936">
        <w:rPr>
          <w:rFonts w:ascii="Cambria" w:hAnsi="Cambria" w:cs="Arial"/>
          <w:bCs/>
          <w:sz w:val="22"/>
        </w:rPr>
        <w:t>,</w:t>
      </w:r>
      <w:r w:rsidR="00416503" w:rsidRPr="00D34936">
        <w:rPr>
          <w:rFonts w:ascii="Cambria" w:hAnsi="Cambria" w:cs="Arial"/>
          <w:bCs/>
          <w:sz w:val="22"/>
        </w:rPr>
        <w:t xml:space="preserve"> resp. dodatku)</w:t>
      </w:r>
      <w:r w:rsidR="000D2770" w:rsidRPr="00D34936">
        <w:rPr>
          <w:rFonts w:ascii="Cambria" w:hAnsi="Cambria" w:cs="Arial"/>
          <w:bCs/>
          <w:sz w:val="22"/>
        </w:rPr>
        <w:t xml:space="preserve"> a musí byť v súlade s ustanovením § 18 Zákona o verejnom obstarávaní</w:t>
      </w:r>
      <w:r w:rsidR="00416503" w:rsidRPr="00D34936">
        <w:rPr>
          <w:rFonts w:ascii="Cambria" w:hAnsi="Cambria" w:cs="Arial"/>
          <w:bCs/>
          <w:sz w:val="22"/>
        </w:rPr>
        <w:t xml:space="preserve">. </w:t>
      </w:r>
      <w:r w:rsidR="006337A5" w:rsidRPr="00D34936">
        <w:rPr>
          <w:rFonts w:ascii="Cambria" w:hAnsi="Cambria" w:cs="Arial"/>
          <w:bCs/>
          <w:sz w:val="22"/>
        </w:rPr>
        <w:t>Zhotoviteľ nie je povinný ani oprávnený takýto pokyn plniť až do</w:t>
      </w:r>
      <w:r w:rsidR="00416503" w:rsidRPr="00D34936">
        <w:rPr>
          <w:rFonts w:ascii="Cambria" w:hAnsi="Cambria" w:cs="Arial"/>
          <w:bCs/>
          <w:sz w:val="22"/>
        </w:rPr>
        <w:t xml:space="preserve"> </w:t>
      </w:r>
      <w:r w:rsidR="007A0F90" w:rsidRPr="00D34936">
        <w:rPr>
          <w:rFonts w:ascii="Cambria" w:hAnsi="Cambria" w:cs="Arial"/>
          <w:bCs/>
          <w:sz w:val="22"/>
        </w:rPr>
        <w:t>písomného potvrdenia (</w:t>
      </w:r>
      <w:r w:rsidR="00416503" w:rsidRPr="00D34936">
        <w:rPr>
          <w:rFonts w:ascii="Cambria" w:hAnsi="Cambria" w:cs="Arial"/>
          <w:bCs/>
          <w:sz w:val="22"/>
        </w:rPr>
        <w:t>akceptácie</w:t>
      </w:r>
      <w:r w:rsidR="007A0F90" w:rsidRPr="00D34936">
        <w:rPr>
          <w:rFonts w:ascii="Cambria" w:hAnsi="Cambria" w:cs="Arial"/>
          <w:bCs/>
          <w:sz w:val="22"/>
        </w:rPr>
        <w:t>)</w:t>
      </w:r>
      <w:r w:rsidR="00416503" w:rsidRPr="00D34936">
        <w:rPr>
          <w:rFonts w:ascii="Cambria" w:hAnsi="Cambria" w:cs="Arial"/>
          <w:bCs/>
          <w:sz w:val="22"/>
        </w:rPr>
        <w:t xml:space="preserve"> tohto návrhu </w:t>
      </w:r>
      <w:r w:rsidR="00B6664C" w:rsidRPr="00D34936">
        <w:rPr>
          <w:rFonts w:ascii="Cambria" w:hAnsi="Cambria" w:cs="Arial"/>
          <w:bCs/>
          <w:sz w:val="22"/>
        </w:rPr>
        <w:t xml:space="preserve">zo strany </w:t>
      </w:r>
      <w:r w:rsidR="00257CBC" w:rsidRPr="00D34936">
        <w:rPr>
          <w:rFonts w:ascii="Cambria" w:hAnsi="Cambria" w:cs="Arial"/>
          <w:bCs/>
          <w:sz w:val="22"/>
        </w:rPr>
        <w:t>Objednávateľa</w:t>
      </w:r>
      <w:r w:rsidR="00207C39" w:rsidRPr="00D34936">
        <w:rPr>
          <w:rFonts w:ascii="Cambria" w:hAnsi="Cambria" w:cs="Arial"/>
          <w:bCs/>
          <w:sz w:val="22"/>
        </w:rPr>
        <w:t xml:space="preserve">. </w:t>
      </w:r>
      <w:r w:rsidR="00222624" w:rsidRPr="00D34936">
        <w:rPr>
          <w:rFonts w:ascii="Cambria" w:hAnsi="Cambria" w:cs="Arial"/>
          <w:bCs/>
          <w:sz w:val="22"/>
        </w:rPr>
        <w:t>To neplatí jedine v prípade, ak by neplnením takéhoto pokynu malo byť ohrozené Dielo, iný majetok a/alebo zdravie alebo život osôb.</w:t>
      </w:r>
      <w:r w:rsidR="006C7319" w:rsidRPr="00D34936">
        <w:rPr>
          <w:rFonts w:ascii="Cambria" w:hAnsi="Cambria" w:cs="Arial"/>
          <w:bCs/>
          <w:sz w:val="22"/>
        </w:rPr>
        <w:t xml:space="preserve"> </w:t>
      </w:r>
      <w:r w:rsidR="00B6664C" w:rsidRPr="00D34936">
        <w:rPr>
          <w:rFonts w:ascii="Cambria" w:hAnsi="Cambria" w:cs="Arial"/>
          <w:bCs/>
          <w:sz w:val="22"/>
        </w:rPr>
        <w:t xml:space="preserve">Zmluvné strany </w:t>
      </w:r>
      <w:r w:rsidR="00726E59" w:rsidRPr="00D34936">
        <w:rPr>
          <w:rFonts w:ascii="Cambria" w:hAnsi="Cambria" w:cs="Arial"/>
          <w:bCs/>
          <w:sz w:val="22"/>
        </w:rPr>
        <w:t xml:space="preserve">v primeranom čase </w:t>
      </w:r>
      <w:r w:rsidR="00207C39" w:rsidRPr="00D34936">
        <w:rPr>
          <w:rFonts w:ascii="Cambria" w:hAnsi="Cambria" w:cs="Arial"/>
          <w:bCs/>
          <w:sz w:val="22"/>
        </w:rPr>
        <w:t>po písomnom potvrdení</w:t>
      </w:r>
      <w:r w:rsidR="008D0208" w:rsidRPr="00D34936">
        <w:rPr>
          <w:rFonts w:ascii="Cambria" w:hAnsi="Cambria" w:cs="Arial"/>
          <w:bCs/>
          <w:sz w:val="22"/>
        </w:rPr>
        <w:t xml:space="preserve"> pokynu a rozsahu zmeny Zmluvy </w:t>
      </w:r>
      <w:r w:rsidR="006C7319" w:rsidRPr="00D34936">
        <w:rPr>
          <w:rFonts w:ascii="Cambria" w:hAnsi="Cambria" w:cs="Arial"/>
          <w:bCs/>
          <w:sz w:val="22"/>
        </w:rPr>
        <w:t xml:space="preserve">zo strany </w:t>
      </w:r>
      <w:r w:rsidR="00DD1300" w:rsidRPr="00D34936">
        <w:rPr>
          <w:rFonts w:ascii="Cambria" w:hAnsi="Cambria" w:cs="Arial"/>
          <w:bCs/>
          <w:sz w:val="22"/>
        </w:rPr>
        <w:t>Objednávateľa</w:t>
      </w:r>
      <w:r w:rsidR="00170F12" w:rsidRPr="00D34936">
        <w:rPr>
          <w:rFonts w:ascii="Cambria" w:hAnsi="Cambria" w:cs="Arial"/>
          <w:bCs/>
          <w:sz w:val="22"/>
        </w:rPr>
        <w:t xml:space="preserve"> (s prihliadnutím na časovú náročnosť interných procesov schvaľovania zmluvnej dokumentácie</w:t>
      </w:r>
      <w:r w:rsidR="00D87A96" w:rsidRPr="00D34936">
        <w:rPr>
          <w:rFonts w:ascii="Cambria" w:hAnsi="Cambria" w:cs="Arial"/>
          <w:bCs/>
          <w:sz w:val="22"/>
        </w:rPr>
        <w:t xml:space="preserve"> </w:t>
      </w:r>
      <w:r w:rsidR="00170F12" w:rsidRPr="00D34936">
        <w:rPr>
          <w:rFonts w:ascii="Cambria" w:hAnsi="Cambria" w:cs="Arial"/>
          <w:bCs/>
          <w:sz w:val="22"/>
        </w:rPr>
        <w:t>u Objednávateľa)</w:t>
      </w:r>
      <w:r w:rsidR="006C7319" w:rsidRPr="00D34936">
        <w:rPr>
          <w:rFonts w:ascii="Cambria" w:hAnsi="Cambria" w:cs="Arial"/>
          <w:bCs/>
          <w:sz w:val="22"/>
        </w:rPr>
        <w:t xml:space="preserve"> </w:t>
      </w:r>
      <w:r w:rsidR="00B6664C" w:rsidRPr="00D34936">
        <w:rPr>
          <w:rFonts w:ascii="Cambria" w:hAnsi="Cambria" w:cs="Arial"/>
          <w:bCs/>
          <w:sz w:val="22"/>
        </w:rPr>
        <w:t>uzatvoria osobitný dodatok k tejto Zmluve</w:t>
      </w:r>
      <w:r w:rsidR="008F4F27" w:rsidRPr="00D34936">
        <w:rPr>
          <w:rFonts w:ascii="Cambria" w:hAnsi="Cambria" w:cs="Arial"/>
          <w:bCs/>
          <w:sz w:val="22"/>
        </w:rPr>
        <w:t xml:space="preserve"> obsahujúci dohodnuté úpravy tejto Zmluvy v zmysle </w:t>
      </w:r>
      <w:r w:rsidR="008D0208" w:rsidRPr="00D34936">
        <w:rPr>
          <w:rFonts w:ascii="Cambria" w:hAnsi="Cambria" w:cs="Arial"/>
          <w:bCs/>
          <w:sz w:val="22"/>
        </w:rPr>
        <w:t xml:space="preserve">potvrdenia </w:t>
      </w:r>
      <w:r w:rsidR="00DD1300" w:rsidRPr="00D34936">
        <w:rPr>
          <w:rFonts w:ascii="Cambria" w:hAnsi="Cambria" w:cs="Arial"/>
          <w:bCs/>
          <w:sz w:val="22"/>
        </w:rPr>
        <w:t>Objednávateľa</w:t>
      </w:r>
      <w:r w:rsidR="008F4F27" w:rsidRPr="00D34936">
        <w:rPr>
          <w:rFonts w:ascii="Cambria" w:hAnsi="Cambria" w:cs="Arial"/>
          <w:bCs/>
          <w:sz w:val="22"/>
        </w:rPr>
        <w:t>.</w:t>
      </w:r>
    </w:p>
    <w:p w14:paraId="6527AB23" w14:textId="3681C876" w:rsidR="005C2349" w:rsidRPr="00D34936" w:rsidRDefault="00E1233E" w:rsidP="00D47FC9">
      <w:pPr>
        <w:numPr>
          <w:ilvl w:val="2"/>
          <w:numId w:val="15"/>
        </w:numPr>
        <w:spacing w:before="0" w:after="120" w:line="240" w:lineRule="auto"/>
        <w:jc w:val="both"/>
        <w:rPr>
          <w:rFonts w:ascii="Cambria" w:hAnsi="Cambria" w:cs="Arial"/>
          <w:bCs/>
          <w:color w:val="auto"/>
          <w:sz w:val="22"/>
        </w:rPr>
      </w:pPr>
      <w:r w:rsidRPr="00D34936">
        <w:rPr>
          <w:rFonts w:ascii="Cambria" w:hAnsi="Cambria" w:cs="Arial"/>
          <w:bCs/>
          <w:sz w:val="22"/>
        </w:rPr>
        <w:t xml:space="preserve">Pre vylúčenie pochybností, žiadne schválenia alebo súhlasy Objednávateľa podľa tejto Zmluvy sa nepovažujú za pokyn podľa tohto </w:t>
      </w:r>
      <w:r w:rsidRPr="00D34936">
        <w:rPr>
          <w:rFonts w:ascii="Cambria" w:hAnsi="Cambria" w:cs="Arial"/>
          <w:bCs/>
          <w:color w:val="auto"/>
          <w:sz w:val="22"/>
        </w:rPr>
        <w:t xml:space="preserve">bodu </w:t>
      </w:r>
      <w:r w:rsidR="005B7CA6" w:rsidRPr="00D34936">
        <w:rPr>
          <w:rFonts w:ascii="Cambria" w:hAnsi="Cambria" w:cs="Arial"/>
          <w:bCs/>
          <w:color w:val="auto"/>
          <w:sz w:val="22"/>
        </w:rPr>
        <w:fldChar w:fldCharType="begin"/>
      </w:r>
      <w:r w:rsidR="005B7CA6" w:rsidRPr="00D34936">
        <w:rPr>
          <w:rFonts w:ascii="Cambria" w:hAnsi="Cambria" w:cs="Arial"/>
          <w:bCs/>
          <w:color w:val="auto"/>
          <w:sz w:val="22"/>
        </w:rPr>
        <w:instrText xml:space="preserve"> REF _Ref515887199 \r \h </w:instrText>
      </w:r>
      <w:r w:rsidR="000405E3" w:rsidRPr="00D34936">
        <w:rPr>
          <w:rFonts w:ascii="Cambria" w:hAnsi="Cambria" w:cs="Arial"/>
          <w:bCs/>
          <w:color w:val="auto"/>
          <w:sz w:val="22"/>
        </w:rPr>
        <w:instrText xml:space="preserve"> \* MERGEFORMAT </w:instrText>
      </w:r>
      <w:r w:rsidR="005B7CA6" w:rsidRPr="00D34936">
        <w:rPr>
          <w:rFonts w:ascii="Cambria" w:hAnsi="Cambria" w:cs="Arial"/>
          <w:bCs/>
          <w:color w:val="auto"/>
          <w:sz w:val="22"/>
        </w:rPr>
      </w:r>
      <w:r w:rsidR="005B7CA6" w:rsidRPr="00D34936">
        <w:rPr>
          <w:rFonts w:ascii="Cambria" w:hAnsi="Cambria" w:cs="Arial"/>
          <w:bCs/>
          <w:color w:val="auto"/>
          <w:sz w:val="22"/>
        </w:rPr>
        <w:fldChar w:fldCharType="separate"/>
      </w:r>
      <w:r w:rsidR="00180B8B">
        <w:rPr>
          <w:rFonts w:ascii="Cambria" w:hAnsi="Cambria" w:cs="Arial"/>
          <w:bCs/>
          <w:color w:val="auto"/>
          <w:sz w:val="22"/>
        </w:rPr>
        <w:t>3.5</w:t>
      </w:r>
      <w:r w:rsidR="005B7CA6" w:rsidRPr="00D34936">
        <w:rPr>
          <w:rFonts w:ascii="Cambria" w:hAnsi="Cambria" w:cs="Arial"/>
          <w:bCs/>
          <w:color w:val="auto"/>
          <w:sz w:val="22"/>
        </w:rPr>
        <w:fldChar w:fldCharType="end"/>
      </w:r>
      <w:r w:rsidR="005B7CA6" w:rsidRPr="00D34936">
        <w:rPr>
          <w:rFonts w:ascii="Cambria" w:hAnsi="Cambria" w:cs="Arial"/>
          <w:bCs/>
          <w:color w:val="auto"/>
          <w:sz w:val="22"/>
        </w:rPr>
        <w:t xml:space="preserve"> </w:t>
      </w:r>
      <w:r w:rsidRPr="00D34936">
        <w:rPr>
          <w:rFonts w:ascii="Cambria" w:hAnsi="Cambria" w:cs="Arial"/>
          <w:bCs/>
          <w:color w:val="auto"/>
          <w:sz w:val="22"/>
        </w:rPr>
        <w:t>Zmluvy.</w:t>
      </w:r>
      <w:r w:rsidR="0016476F" w:rsidRPr="00D34936">
        <w:rPr>
          <w:rFonts w:ascii="Cambria" w:hAnsi="Cambria" w:cs="Arial"/>
          <w:bCs/>
          <w:color w:val="auto"/>
          <w:sz w:val="22"/>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sidRPr="00D34936">
        <w:rPr>
          <w:rFonts w:ascii="Cambria" w:hAnsi="Cambria" w:cs="Arial"/>
          <w:bCs/>
          <w:color w:val="auto"/>
          <w:sz w:val="22"/>
        </w:rPr>
        <w:t xml:space="preserve"> a/alebo negatívny dopad na kvalitu Diela</w:t>
      </w:r>
      <w:r w:rsidR="0016476F" w:rsidRPr="00D34936">
        <w:rPr>
          <w:rFonts w:ascii="Cambria" w:hAnsi="Cambria" w:cs="Arial"/>
          <w:bCs/>
          <w:color w:val="auto"/>
          <w:sz w:val="22"/>
        </w:rPr>
        <w:t xml:space="preserve"> a Zhotoviteľ pokyn plní bez nároku na predĺženie Lehoty vykonania Diela a/alebo zmeny Zmluvnej ceny</w:t>
      </w:r>
      <w:r w:rsidR="00F00355" w:rsidRPr="00D34936">
        <w:rPr>
          <w:rFonts w:ascii="Cambria" w:hAnsi="Cambria" w:cs="Arial"/>
          <w:bCs/>
          <w:color w:val="auto"/>
          <w:sz w:val="22"/>
        </w:rPr>
        <w:t xml:space="preserve"> a bez negatívneho dopadu na kvalitu Diela</w:t>
      </w:r>
      <w:r w:rsidR="0016476F" w:rsidRPr="00D34936">
        <w:rPr>
          <w:rFonts w:ascii="Cambria" w:hAnsi="Cambria" w:cs="Arial"/>
          <w:bCs/>
          <w:color w:val="auto"/>
          <w:sz w:val="22"/>
        </w:rPr>
        <w:t>.</w:t>
      </w:r>
      <w:r w:rsidR="00273BA6" w:rsidRPr="00D34936">
        <w:rPr>
          <w:rFonts w:ascii="Cambria" w:hAnsi="Cambria" w:cs="Arial"/>
          <w:bCs/>
          <w:color w:val="auto"/>
          <w:sz w:val="22"/>
        </w:rPr>
        <w:t xml:space="preserve"> Rovnako platí, že Zhotoviteľ v súvislosti s plnením pokynu nemá právo na zmenu Zmluvnej ceny ani Lehoty vykonania Diela, pokiaľ sa jedná o pokyn na nápravu, t. j. pokiaľ pokyn smeruje k odstráneniu konania Zhotoviteľa v rozpore so Zmluvou.</w:t>
      </w:r>
    </w:p>
    <w:p w14:paraId="74B2055A" w14:textId="2AE83E11" w:rsidR="00A52409" w:rsidRPr="00D34936" w:rsidRDefault="00A52409" w:rsidP="00D47FC9">
      <w:pPr>
        <w:numPr>
          <w:ilvl w:val="1"/>
          <w:numId w:val="15"/>
        </w:numPr>
        <w:spacing w:before="0" w:after="120" w:line="240" w:lineRule="auto"/>
        <w:jc w:val="both"/>
        <w:rPr>
          <w:rFonts w:ascii="Cambria" w:hAnsi="Cambria" w:cs="Arial"/>
          <w:b/>
          <w:color w:val="auto"/>
          <w:sz w:val="22"/>
        </w:rPr>
      </w:pPr>
      <w:bookmarkStart w:id="28" w:name="_Ref485113649"/>
      <w:bookmarkEnd w:id="27"/>
      <w:r w:rsidRPr="00D34936">
        <w:rPr>
          <w:rFonts w:ascii="Cambria" w:hAnsi="Cambria" w:cs="Arial"/>
          <w:b/>
          <w:bCs/>
          <w:color w:val="auto"/>
          <w:sz w:val="22"/>
        </w:rPr>
        <w:t>Preberacie</w:t>
      </w:r>
      <w:r w:rsidRPr="00D34936">
        <w:rPr>
          <w:rFonts w:ascii="Cambria" w:hAnsi="Cambria" w:cs="Arial"/>
          <w:b/>
          <w:color w:val="auto"/>
          <w:sz w:val="22"/>
        </w:rPr>
        <w:t xml:space="preserve"> konanie</w:t>
      </w:r>
      <w:bookmarkEnd w:id="28"/>
    </w:p>
    <w:p w14:paraId="6C845098" w14:textId="2AC78DCE"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9" w:name="_Ref485114498"/>
      <w:r w:rsidRPr="00D34936">
        <w:rPr>
          <w:rFonts w:ascii="Cambria" w:hAnsi="Cambria" w:cs="Arial"/>
          <w:bCs/>
          <w:iCs/>
          <w:color w:val="auto"/>
          <w:sz w:val="22"/>
        </w:rPr>
        <w:t xml:space="preserve">Preberacie konanie je konanie, v ktorom Objednávateľ </w:t>
      </w:r>
      <w:r w:rsidR="003D47EF" w:rsidRPr="00D34936">
        <w:rPr>
          <w:rFonts w:ascii="Cambria" w:hAnsi="Cambria" w:cs="Arial"/>
          <w:bCs/>
          <w:iCs/>
          <w:color w:val="auto"/>
          <w:sz w:val="22"/>
        </w:rPr>
        <w:t>preverí</w:t>
      </w:r>
      <w:r w:rsidRPr="00D34936">
        <w:rPr>
          <w:rFonts w:ascii="Cambria" w:hAnsi="Cambria" w:cs="Arial"/>
          <w:bCs/>
          <w:iCs/>
          <w:color w:val="auto"/>
          <w:sz w:val="22"/>
        </w:rPr>
        <w:t xml:space="preserve">, </w:t>
      </w:r>
      <w:r w:rsidR="003D47EF" w:rsidRPr="00D34936">
        <w:rPr>
          <w:rFonts w:ascii="Cambria" w:hAnsi="Cambria" w:cs="Arial"/>
          <w:bCs/>
          <w:iCs/>
          <w:color w:val="auto"/>
          <w:sz w:val="22"/>
        </w:rPr>
        <w:t>či</w:t>
      </w:r>
      <w:r w:rsidRPr="00D34936">
        <w:rPr>
          <w:rFonts w:ascii="Cambria" w:hAnsi="Cambria" w:cs="Arial"/>
          <w:bCs/>
          <w:iCs/>
          <w:color w:val="auto"/>
          <w:sz w:val="22"/>
        </w:rPr>
        <w:t xml:space="preserve"> Dielo</w:t>
      </w:r>
      <w:r w:rsidR="00E54881" w:rsidRPr="00D34936">
        <w:rPr>
          <w:rFonts w:ascii="Cambria" w:hAnsi="Cambria" w:cs="Arial"/>
          <w:bCs/>
          <w:iCs/>
          <w:color w:val="auto"/>
          <w:sz w:val="22"/>
        </w:rPr>
        <w:t xml:space="preserve"> </w:t>
      </w:r>
      <w:r w:rsidRPr="00D34936">
        <w:rPr>
          <w:rFonts w:ascii="Cambria" w:hAnsi="Cambria" w:cs="Arial"/>
          <w:bCs/>
          <w:iCs/>
          <w:color w:val="auto"/>
          <w:sz w:val="22"/>
        </w:rPr>
        <w:t xml:space="preserve">a k tomu zodpovedajúca Dokumentácia Zhotoviteľa nemá vady </w:t>
      </w:r>
      <w:r w:rsidR="006862D0" w:rsidRPr="00D34936">
        <w:rPr>
          <w:rFonts w:ascii="Cambria" w:hAnsi="Cambria" w:cs="Arial"/>
          <w:bCs/>
          <w:iCs/>
          <w:color w:val="auto"/>
          <w:sz w:val="22"/>
        </w:rPr>
        <w:t xml:space="preserve">a nedorobky </w:t>
      </w:r>
      <w:r w:rsidRPr="00D34936">
        <w:rPr>
          <w:rFonts w:ascii="Cambria" w:hAnsi="Cambria" w:cs="Arial"/>
          <w:bCs/>
          <w:iCs/>
          <w:color w:val="auto"/>
          <w:sz w:val="22"/>
        </w:rPr>
        <w:t>a spĺňa požiadavky Špecifikácie predmetu zákazky,</w:t>
      </w:r>
      <w:r w:rsidR="00186788" w:rsidRPr="00D34936">
        <w:rPr>
          <w:rFonts w:ascii="Cambria" w:hAnsi="Cambria" w:cs="Arial"/>
          <w:bCs/>
          <w:iCs/>
          <w:color w:val="auto"/>
          <w:sz w:val="22"/>
        </w:rPr>
        <w:t xml:space="preserve"> Návrhu Zhotoviteľa,</w:t>
      </w:r>
      <w:r w:rsidRPr="00D34936">
        <w:rPr>
          <w:rFonts w:ascii="Cambria" w:hAnsi="Cambria" w:cs="Arial"/>
          <w:bCs/>
          <w:iCs/>
          <w:color w:val="auto"/>
          <w:sz w:val="22"/>
        </w:rPr>
        <w:t xml:space="preserve"> Právnych predpisov</w:t>
      </w:r>
      <w:r w:rsidR="002927F8" w:rsidRPr="00D34936">
        <w:rPr>
          <w:rFonts w:ascii="Cambria" w:hAnsi="Cambria" w:cs="Arial"/>
          <w:bCs/>
          <w:iCs/>
          <w:color w:val="auto"/>
          <w:sz w:val="22"/>
        </w:rPr>
        <w:t xml:space="preserve"> a ostatných častí </w:t>
      </w:r>
      <w:r w:rsidRPr="00D34936">
        <w:rPr>
          <w:rFonts w:ascii="Cambria" w:hAnsi="Cambria" w:cs="Arial"/>
          <w:bCs/>
          <w:iCs/>
          <w:color w:val="auto"/>
          <w:sz w:val="22"/>
        </w:rPr>
        <w:t xml:space="preserve">Zmluvy, </w:t>
      </w:r>
      <w:r w:rsidR="002927F8" w:rsidRPr="00D34936">
        <w:rPr>
          <w:rFonts w:ascii="Cambria" w:hAnsi="Cambria" w:cs="Arial"/>
          <w:bCs/>
          <w:iCs/>
          <w:color w:val="auto"/>
          <w:sz w:val="22"/>
        </w:rPr>
        <w:t xml:space="preserve">a </w:t>
      </w:r>
      <w:r w:rsidRPr="00D34936">
        <w:rPr>
          <w:rFonts w:ascii="Cambria" w:hAnsi="Cambria" w:cs="Arial"/>
          <w:bCs/>
          <w:iCs/>
          <w:color w:val="auto"/>
          <w:sz w:val="22"/>
        </w:rPr>
        <w:t xml:space="preserve">ktoré sa končí vydaním </w:t>
      </w:r>
      <w:r w:rsidR="002927F8" w:rsidRPr="00D34936">
        <w:rPr>
          <w:rFonts w:ascii="Cambria" w:hAnsi="Cambria" w:cs="Arial"/>
          <w:bCs/>
          <w:iCs/>
          <w:color w:val="auto"/>
          <w:sz w:val="22"/>
        </w:rPr>
        <w:t xml:space="preserve">(alebo zamietnutím vydania) </w:t>
      </w:r>
      <w:r w:rsidRPr="00D34936">
        <w:rPr>
          <w:rFonts w:ascii="Cambria" w:hAnsi="Cambria" w:cs="Arial"/>
          <w:bCs/>
          <w:iCs/>
          <w:color w:val="auto"/>
          <w:sz w:val="22"/>
        </w:rPr>
        <w:t xml:space="preserve">protokolu, ktorým Objednávateľ deklaruje splnenie záväzkov </w:t>
      </w:r>
      <w:r w:rsidRPr="00D34936">
        <w:rPr>
          <w:rFonts w:ascii="Cambria" w:hAnsi="Cambria" w:cs="Arial"/>
          <w:bCs/>
          <w:color w:val="auto"/>
          <w:sz w:val="22"/>
        </w:rPr>
        <w:t>Zhotoviteľa</w:t>
      </w:r>
      <w:r w:rsidRPr="00D34936">
        <w:rPr>
          <w:rFonts w:ascii="Cambria" w:hAnsi="Cambria" w:cs="Arial"/>
          <w:bCs/>
          <w:iCs/>
          <w:color w:val="auto"/>
          <w:sz w:val="22"/>
        </w:rPr>
        <w:t xml:space="preserve"> vykonať a dokončiť Dielo riadne (konanie podľa tohto bodu ďalej aj ako „</w:t>
      </w:r>
      <w:r w:rsidRPr="00D34936">
        <w:rPr>
          <w:rFonts w:ascii="Cambria" w:hAnsi="Cambria" w:cs="Arial"/>
          <w:b/>
          <w:bCs/>
          <w:iCs/>
          <w:color w:val="auto"/>
          <w:sz w:val="22"/>
        </w:rPr>
        <w:t>Preberacie konanie</w:t>
      </w:r>
      <w:r w:rsidRPr="00D34936">
        <w:rPr>
          <w:rFonts w:ascii="Cambria" w:hAnsi="Cambria" w:cs="Arial"/>
          <w:bCs/>
          <w:iCs/>
          <w:color w:val="auto"/>
          <w:sz w:val="22"/>
        </w:rPr>
        <w:t>“ a protokol vydaný v Preberacom konaní ďalej aj ako „</w:t>
      </w:r>
      <w:r w:rsidRPr="00D34936">
        <w:rPr>
          <w:rFonts w:ascii="Cambria" w:hAnsi="Cambria" w:cs="Arial"/>
          <w:b/>
          <w:bCs/>
          <w:iCs/>
          <w:color w:val="auto"/>
          <w:sz w:val="22"/>
        </w:rPr>
        <w:t>Preberací protokol</w:t>
      </w:r>
      <w:r w:rsidR="00B72639" w:rsidRPr="00D34936">
        <w:rPr>
          <w:rFonts w:ascii="Cambria" w:hAnsi="Cambria" w:cs="Arial"/>
          <w:b/>
          <w:bCs/>
          <w:iCs/>
          <w:color w:val="auto"/>
          <w:sz w:val="22"/>
        </w:rPr>
        <w:t xml:space="preserve"> k Dielu</w:t>
      </w:r>
      <w:r w:rsidRPr="00D34936">
        <w:rPr>
          <w:rFonts w:ascii="Cambria" w:hAnsi="Cambria" w:cs="Arial"/>
          <w:bCs/>
          <w:iCs/>
          <w:color w:val="auto"/>
          <w:sz w:val="22"/>
        </w:rPr>
        <w:t>“)</w:t>
      </w:r>
      <w:bookmarkEnd w:id="29"/>
      <w:r w:rsidRPr="00D34936">
        <w:rPr>
          <w:rFonts w:ascii="Cambria" w:hAnsi="Cambria" w:cs="Arial"/>
          <w:bCs/>
          <w:iCs/>
          <w:color w:val="auto"/>
          <w:sz w:val="22"/>
        </w:rPr>
        <w:t xml:space="preserve">. </w:t>
      </w:r>
      <w:bookmarkStart w:id="30" w:name="_Ref485114030"/>
    </w:p>
    <w:p w14:paraId="2B14BDA6" w14:textId="70CD6C70"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31" w:name="_Ref488310842"/>
      <w:r w:rsidRPr="00D34936">
        <w:rPr>
          <w:rFonts w:ascii="Cambria" w:hAnsi="Cambria" w:cs="Arial"/>
          <w:bCs/>
          <w:iCs/>
          <w:color w:val="auto"/>
          <w:sz w:val="22"/>
        </w:rPr>
        <w:t xml:space="preserve">Preberacie konanie sa uskutoční až po zhotovení </w:t>
      </w:r>
      <w:r w:rsidRPr="00D34936">
        <w:rPr>
          <w:rFonts w:ascii="Cambria" w:hAnsi="Cambria" w:cs="Arial"/>
          <w:bCs/>
          <w:color w:val="auto"/>
          <w:sz w:val="22"/>
        </w:rPr>
        <w:t>celého</w:t>
      </w:r>
      <w:r w:rsidRPr="00D34936">
        <w:rPr>
          <w:rFonts w:ascii="Cambria" w:hAnsi="Cambria" w:cs="Arial"/>
          <w:bCs/>
          <w:iCs/>
          <w:color w:val="auto"/>
          <w:sz w:val="22"/>
        </w:rPr>
        <w:t xml:space="preserve"> Diela. Zhotoviteľ je povinný k Preberaciemu konaniu predložiť Objednávateľovi nasledovné doklady</w:t>
      </w:r>
      <w:r w:rsidR="00874557" w:rsidRPr="00D34936">
        <w:rPr>
          <w:rFonts w:ascii="Cambria" w:hAnsi="Cambria" w:cs="Arial"/>
          <w:bCs/>
          <w:iCs/>
          <w:color w:val="auto"/>
          <w:sz w:val="22"/>
        </w:rPr>
        <w:t xml:space="preserve"> (pokiaľ neboli doručené, predložené a/alebo vystavené skôr)</w:t>
      </w:r>
      <w:r w:rsidRPr="00D34936">
        <w:rPr>
          <w:rFonts w:ascii="Cambria" w:hAnsi="Cambria" w:cs="Arial"/>
          <w:bCs/>
          <w:iCs/>
          <w:color w:val="auto"/>
          <w:sz w:val="22"/>
        </w:rPr>
        <w:t>:</w:t>
      </w:r>
      <w:bookmarkEnd w:id="30"/>
      <w:bookmarkEnd w:id="31"/>
    </w:p>
    <w:p w14:paraId="55BC4878" w14:textId="175A055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Žiadosť o vydanie Preberacieho protokolu</w:t>
      </w:r>
      <w:r w:rsidR="00B72639" w:rsidRPr="00D34936">
        <w:rPr>
          <w:rFonts w:ascii="Cambria" w:hAnsi="Cambria" w:cs="Arial"/>
          <w:bCs/>
          <w:color w:val="auto"/>
          <w:sz w:val="22"/>
        </w:rPr>
        <w:t xml:space="preserve"> k Dielu</w:t>
      </w:r>
      <w:r w:rsidRPr="00D34936">
        <w:rPr>
          <w:rFonts w:ascii="Cambria" w:hAnsi="Cambria" w:cs="Arial"/>
          <w:bCs/>
          <w:color w:val="auto"/>
          <w:sz w:val="22"/>
        </w:rPr>
        <w:t>;</w:t>
      </w:r>
    </w:p>
    <w:p w14:paraId="33350228" w14:textId="73EF0FFD"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lastRenderedPageBreak/>
        <w:t>dodacie listy</w:t>
      </w:r>
      <w:r w:rsidR="006F688E" w:rsidRPr="00D34936">
        <w:rPr>
          <w:rFonts w:ascii="Cambria" w:hAnsi="Cambria" w:cs="Arial"/>
          <w:bCs/>
          <w:color w:val="auto"/>
          <w:sz w:val="22"/>
        </w:rPr>
        <w:t xml:space="preserve"> všetkých Technologických zariadení, ktoré tvoria súčasť Diela a/alebo sú odovzdávané spoločne s Dielom</w:t>
      </w:r>
      <w:r w:rsidRPr="00D34936">
        <w:rPr>
          <w:rFonts w:ascii="Cambria" w:hAnsi="Cambria" w:cs="Arial"/>
          <w:bCs/>
          <w:color w:val="auto"/>
          <w:sz w:val="22"/>
        </w:rPr>
        <w:t>;</w:t>
      </w:r>
    </w:p>
    <w:p w14:paraId="0A0B6F97" w14:textId="197C57F7" w:rsidR="00C03E26" w:rsidRPr="00D34936" w:rsidRDefault="00A52409" w:rsidP="00D47FC9">
      <w:pPr>
        <w:numPr>
          <w:ilvl w:val="3"/>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všetku Dokumentáciu Zhotoviteľa, ak ešte nebola Objednávateľovi podľa tejto Zmluvy odovzdaná</w:t>
      </w:r>
      <w:r w:rsidR="00C03E26" w:rsidRPr="00D34936">
        <w:rPr>
          <w:rFonts w:ascii="Cambria" w:hAnsi="Cambria" w:cs="Arial"/>
          <w:bCs/>
          <w:iCs/>
          <w:color w:val="auto"/>
          <w:sz w:val="22"/>
        </w:rPr>
        <w:t xml:space="preserve"> minimálne v nasledovnom rozsahu</w:t>
      </w:r>
      <w:r w:rsidR="00514E83" w:rsidRPr="00D34936">
        <w:rPr>
          <w:rFonts w:ascii="Cambria" w:hAnsi="Cambria" w:cs="Arial"/>
          <w:bCs/>
          <w:iCs/>
          <w:color w:val="auto"/>
          <w:sz w:val="22"/>
        </w:rPr>
        <w:t xml:space="preserve"> (v rozsahu v akom je to aplikovateľné s ohľadom na povahu Diela)</w:t>
      </w:r>
      <w:r w:rsidR="00C03E26" w:rsidRPr="00D34936">
        <w:rPr>
          <w:rFonts w:ascii="Cambria" w:hAnsi="Cambria" w:cs="Arial"/>
          <w:bCs/>
          <w:iCs/>
          <w:color w:val="auto"/>
          <w:sz w:val="22"/>
        </w:rPr>
        <w:t>:</w:t>
      </w:r>
    </w:p>
    <w:p w14:paraId="442081B9" w14:textId="4F6DEEC8" w:rsidR="00C03E26" w:rsidRPr="00D34936" w:rsidRDefault="00A52409"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iCs/>
          <w:color w:val="auto"/>
          <w:sz w:val="22"/>
        </w:rPr>
        <w:t>dokumentáci</w:t>
      </w:r>
      <w:r w:rsidR="00C03E26" w:rsidRPr="00D34936">
        <w:rPr>
          <w:rFonts w:ascii="Cambria" w:hAnsi="Cambria" w:cs="Arial"/>
          <w:bCs/>
          <w:iCs/>
          <w:color w:val="auto"/>
          <w:sz w:val="22"/>
        </w:rPr>
        <w:t>a</w:t>
      </w:r>
      <w:r w:rsidRPr="00D34936">
        <w:rPr>
          <w:rFonts w:ascii="Cambria" w:hAnsi="Cambria" w:cs="Arial"/>
          <w:bCs/>
          <w:iCs/>
          <w:color w:val="auto"/>
          <w:sz w:val="22"/>
        </w:rPr>
        <w:t xml:space="preserve"> skutočného vyhotovenia</w:t>
      </w:r>
      <w:r w:rsidR="00DA712A" w:rsidRPr="00D34936">
        <w:rPr>
          <w:rFonts w:ascii="Cambria" w:hAnsi="Cambria" w:cs="Arial"/>
          <w:bCs/>
          <w:iCs/>
          <w:color w:val="auto"/>
          <w:sz w:val="22"/>
        </w:rPr>
        <w:t xml:space="preserve"> s výkresmi so zakreslenými </w:t>
      </w:r>
      <w:r w:rsidR="00DA712A" w:rsidRPr="00D34936">
        <w:rPr>
          <w:rFonts w:ascii="Cambria" w:hAnsi="Cambria" w:cs="Arial"/>
          <w:bCs/>
          <w:color w:val="auto"/>
          <w:sz w:val="22"/>
        </w:rPr>
        <w:t>zmenami a odchýlkami od pôvodnej projektovej dokumentácie v</w:t>
      </w:r>
      <w:r w:rsidR="009442A4" w:rsidRPr="00D34936">
        <w:rPr>
          <w:rFonts w:ascii="Cambria" w:hAnsi="Cambria" w:cs="Arial"/>
          <w:bCs/>
          <w:color w:val="auto"/>
          <w:sz w:val="22"/>
        </w:rPr>
        <w:t xml:space="preserve"> šiestich (6) </w:t>
      </w:r>
      <w:r w:rsidR="00DA712A" w:rsidRPr="00D34936">
        <w:rPr>
          <w:rFonts w:ascii="Cambria" w:hAnsi="Cambria" w:cs="Arial"/>
          <w:bCs/>
          <w:color w:val="auto"/>
          <w:sz w:val="22"/>
        </w:rPr>
        <w:t>vyhotoveniach</w:t>
      </w:r>
      <w:r w:rsidR="00C03E26" w:rsidRPr="00D34936">
        <w:rPr>
          <w:rFonts w:ascii="Cambria" w:hAnsi="Cambria" w:cs="Arial"/>
          <w:bCs/>
          <w:color w:val="auto"/>
          <w:sz w:val="22"/>
        </w:rPr>
        <w:t>;</w:t>
      </w:r>
    </w:p>
    <w:p w14:paraId="59E297D1" w14:textId="30425E3C" w:rsidR="00DA712A" w:rsidRPr="00D34936" w:rsidRDefault="00DA712A"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 xml:space="preserve">všetky </w:t>
      </w:r>
      <w:r w:rsidR="00A52409" w:rsidRPr="00D34936">
        <w:rPr>
          <w:rFonts w:ascii="Cambria" w:hAnsi="Cambria" w:cs="Arial"/>
          <w:bCs/>
          <w:color w:val="auto"/>
          <w:sz w:val="22"/>
        </w:rPr>
        <w:t>prevádzkové poriadky</w:t>
      </w:r>
      <w:r w:rsidRPr="00D34936">
        <w:rPr>
          <w:rFonts w:ascii="Cambria" w:hAnsi="Cambria" w:cs="Arial"/>
          <w:b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color w:val="auto"/>
          <w:sz w:val="22"/>
        </w:rPr>
        <w:t>;</w:t>
      </w:r>
      <w:r w:rsidR="002B5492" w:rsidRPr="00D34936">
        <w:rPr>
          <w:rFonts w:ascii="Cambria" w:hAnsi="Cambria" w:cs="Arial"/>
          <w:bCs/>
          <w:color w:val="auto"/>
          <w:sz w:val="22"/>
        </w:rPr>
        <w:t xml:space="preserve"> a</w:t>
      </w:r>
    </w:p>
    <w:p w14:paraId="0DAF8B24" w14:textId="314478A5" w:rsidR="00A52409" w:rsidRPr="00D34936" w:rsidRDefault="00A52409" w:rsidP="00D47FC9">
      <w:pPr>
        <w:numPr>
          <w:ilvl w:val="4"/>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manuály</w:t>
      </w:r>
      <w:r w:rsidRPr="00D34936">
        <w:rPr>
          <w:rFonts w:ascii="Cambria" w:hAnsi="Cambria" w:cs="Arial"/>
          <w:bCs/>
          <w:iCs/>
          <w:color w:val="auto"/>
          <w:sz w:val="22"/>
        </w:rPr>
        <w:t xml:space="preserve"> údržby</w:t>
      </w:r>
      <w:r w:rsidR="00DA712A" w:rsidRPr="00D34936">
        <w:rPr>
          <w:rFonts w:ascii="Cambria" w:hAnsi="Cambria" w:cs="Arial"/>
          <w:bCs/>
          <w:i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iCs/>
          <w:color w:val="auto"/>
          <w:sz w:val="22"/>
        </w:rPr>
        <w:t xml:space="preserve"> a ostatnú dokumentáciu vzťahujúcu sa na Dielo</w:t>
      </w:r>
      <w:r w:rsidR="00737B92" w:rsidRPr="00D34936">
        <w:rPr>
          <w:rFonts w:ascii="Cambria" w:hAnsi="Cambria" w:cs="Arial"/>
          <w:bCs/>
          <w:iCs/>
          <w:color w:val="auto"/>
          <w:sz w:val="22"/>
        </w:rPr>
        <w:t xml:space="preserve"> a jeho prevádzku</w:t>
      </w:r>
      <w:r w:rsidR="002B5492" w:rsidRPr="00D34936">
        <w:rPr>
          <w:rFonts w:ascii="Cambria" w:hAnsi="Cambria" w:cs="Arial"/>
          <w:bCs/>
          <w:iCs/>
          <w:color w:val="auto"/>
          <w:sz w:val="22"/>
        </w:rPr>
        <w:t>;</w:t>
      </w:r>
    </w:p>
    <w:p w14:paraId="2279A38B" w14:textId="7777777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všetky doklady o nakladaní s odpadmi v zmysle zákona č. 79/2015 Z. z o odpadoch v znení neskorších predpisov;</w:t>
      </w:r>
    </w:p>
    <w:p w14:paraId="6B16FAC8" w14:textId="512466FA" w:rsidR="00274675"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color w:val="auto"/>
          <w:sz w:val="22"/>
        </w:rPr>
        <w:t>certifikáty</w:t>
      </w:r>
      <w:r w:rsidR="00A51DF2" w:rsidRPr="00D34936">
        <w:rPr>
          <w:rFonts w:ascii="Cambria" w:hAnsi="Cambria" w:cs="Arial"/>
          <w:bCs/>
          <w:color w:val="auto"/>
          <w:sz w:val="22"/>
        </w:rPr>
        <w:t>, osvedčenia o akosti, atesty</w:t>
      </w:r>
      <w:r w:rsidRPr="00D34936">
        <w:rPr>
          <w:rFonts w:ascii="Cambria" w:hAnsi="Cambria" w:cs="Arial"/>
          <w:bCs/>
          <w:color w:val="auto"/>
          <w:sz w:val="22"/>
        </w:rPr>
        <w:t xml:space="preserve"> a ďalšie dokumenty preukazujúce </w:t>
      </w:r>
      <w:r w:rsidRPr="00D34936">
        <w:rPr>
          <w:rFonts w:ascii="Cambria" w:hAnsi="Cambria" w:cs="Arial"/>
          <w:bCs/>
          <w:sz w:val="22"/>
        </w:rPr>
        <w:t xml:space="preserve">zhodu použitých </w:t>
      </w:r>
      <w:r w:rsidR="00537A94" w:rsidRPr="00D34936">
        <w:rPr>
          <w:rFonts w:ascii="Cambria" w:hAnsi="Cambria" w:cs="Arial"/>
          <w:bCs/>
          <w:sz w:val="22"/>
        </w:rPr>
        <w:t xml:space="preserve">materiálov </w:t>
      </w:r>
      <w:r w:rsidR="005550B8" w:rsidRPr="00D34936">
        <w:rPr>
          <w:rFonts w:ascii="Cambria" w:hAnsi="Cambria" w:cs="Arial"/>
          <w:bCs/>
          <w:sz w:val="22"/>
        </w:rPr>
        <w:t xml:space="preserve">a Technologických zariadení </w:t>
      </w:r>
      <w:r w:rsidRPr="00D34936">
        <w:rPr>
          <w:rFonts w:ascii="Cambria" w:hAnsi="Cambria" w:cs="Arial"/>
          <w:bCs/>
          <w:sz w:val="22"/>
        </w:rPr>
        <w:t xml:space="preserve">a záznamy zo všetkých skúšok </w:t>
      </w:r>
      <w:r w:rsidR="00361792" w:rsidRPr="00D34936">
        <w:rPr>
          <w:rFonts w:ascii="Cambria" w:hAnsi="Cambria" w:cs="Arial"/>
          <w:bCs/>
          <w:sz w:val="22"/>
        </w:rPr>
        <w:t xml:space="preserve">materiálov </w:t>
      </w:r>
      <w:r w:rsidR="00784B1F" w:rsidRPr="00D34936">
        <w:rPr>
          <w:rFonts w:ascii="Cambria" w:hAnsi="Cambria" w:cs="Arial"/>
          <w:bCs/>
          <w:sz w:val="22"/>
        </w:rPr>
        <w:t>a Technologických zariadení</w:t>
      </w:r>
      <w:r w:rsidR="00152A9D" w:rsidRPr="00D34936">
        <w:rPr>
          <w:rFonts w:ascii="Cambria" w:hAnsi="Cambria" w:cs="Arial"/>
          <w:bCs/>
          <w:sz w:val="22"/>
        </w:rPr>
        <w:t xml:space="preserve"> </w:t>
      </w:r>
      <w:r w:rsidR="00154041" w:rsidRPr="00D34936">
        <w:rPr>
          <w:rFonts w:ascii="Cambria" w:hAnsi="Cambria" w:cs="Arial"/>
          <w:bCs/>
          <w:sz w:val="22"/>
        </w:rPr>
        <w:t xml:space="preserve">vrátane všetkých správ o vykonaní odborných prehliadok a odborných skúšok a dokladov o vykonaných úradných skúškach </w:t>
      </w:r>
      <w:r w:rsidR="00152A9D" w:rsidRPr="00D34936">
        <w:rPr>
          <w:rFonts w:ascii="Cambria" w:hAnsi="Cambria" w:cs="Arial"/>
          <w:bCs/>
          <w:sz w:val="22"/>
        </w:rPr>
        <w:t xml:space="preserve">(v rozsahu, v akom tak vyžaduje Špecifikácia predmetu zákazky, </w:t>
      </w:r>
      <w:r w:rsidR="00784B1F" w:rsidRPr="00D34936">
        <w:rPr>
          <w:rFonts w:ascii="Cambria" w:hAnsi="Cambria" w:cs="Arial"/>
          <w:bCs/>
          <w:sz w:val="22"/>
        </w:rPr>
        <w:t>Návrh Zhotoviteľa</w:t>
      </w:r>
      <w:r w:rsidR="00152A9D" w:rsidRPr="00D34936">
        <w:rPr>
          <w:rFonts w:ascii="Cambria" w:hAnsi="Cambria" w:cs="Arial"/>
          <w:bCs/>
          <w:sz w:val="22"/>
        </w:rPr>
        <w:t xml:space="preserve"> </w:t>
      </w:r>
      <w:r w:rsidR="00784B1F" w:rsidRPr="00D34936">
        <w:rPr>
          <w:rFonts w:ascii="Cambria" w:hAnsi="Cambria" w:cs="Arial"/>
          <w:bCs/>
          <w:sz w:val="22"/>
        </w:rPr>
        <w:t>a/</w:t>
      </w:r>
      <w:r w:rsidR="00152A9D" w:rsidRPr="00D34936">
        <w:rPr>
          <w:rFonts w:ascii="Cambria" w:hAnsi="Cambria" w:cs="Arial"/>
          <w:bCs/>
          <w:sz w:val="22"/>
        </w:rPr>
        <w:t>alebo Právne predpisy)</w:t>
      </w:r>
      <w:r w:rsidR="00274675" w:rsidRPr="00D34936">
        <w:rPr>
          <w:rFonts w:ascii="Cambria" w:hAnsi="Cambria" w:cs="Arial"/>
          <w:bCs/>
          <w:sz w:val="22"/>
        </w:rPr>
        <w:t>;</w:t>
      </w:r>
    </w:p>
    <w:p w14:paraId="71248FDF" w14:textId="3EF4875B" w:rsidR="00A52409" w:rsidRPr="00D34936" w:rsidRDefault="009F329E"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projektovú dokumentáciu a všetku ostatnú dokumentáciu</w:t>
      </w:r>
      <w:r w:rsidR="005F282B" w:rsidRPr="00D34936">
        <w:rPr>
          <w:rFonts w:ascii="Cambria" w:hAnsi="Cambria" w:cs="Arial"/>
          <w:bCs/>
          <w:sz w:val="22"/>
        </w:rPr>
        <w:t>, ktorú má dodať Zhotoviteľ na základe tejto Zmluvy</w:t>
      </w:r>
      <w:r w:rsidRPr="00D34936">
        <w:rPr>
          <w:rFonts w:ascii="Cambria" w:hAnsi="Cambria" w:cs="Arial"/>
          <w:bCs/>
          <w:sz w:val="22"/>
        </w:rPr>
        <w:t>,</w:t>
      </w:r>
      <w:r w:rsidR="005F282B" w:rsidRPr="00D34936">
        <w:rPr>
          <w:rFonts w:ascii="Cambria" w:hAnsi="Cambria" w:cs="Arial"/>
          <w:bCs/>
          <w:sz w:val="22"/>
        </w:rPr>
        <w:t xml:space="preserve"> a</w:t>
      </w:r>
      <w:r w:rsidRPr="00D34936">
        <w:rPr>
          <w:rFonts w:ascii="Cambria" w:hAnsi="Cambria" w:cs="Arial"/>
          <w:bCs/>
          <w:sz w:val="22"/>
        </w:rPr>
        <w:t xml:space="preserve"> ktorá je nevyhnutná pre úspešné podanie žiadosti o vydanie kolaudačného rozhodnutia</w:t>
      </w:r>
      <w:r w:rsidR="005041F9" w:rsidRPr="00D34936">
        <w:rPr>
          <w:rFonts w:ascii="Cambria" w:hAnsi="Cambria" w:cs="Arial"/>
          <w:bCs/>
          <w:sz w:val="22"/>
        </w:rPr>
        <w:t xml:space="preserve"> (resp. iného rozhodnutia na užívanie stavby)</w:t>
      </w:r>
      <w:r w:rsidRPr="00D34936">
        <w:rPr>
          <w:rFonts w:ascii="Cambria" w:hAnsi="Cambria" w:cs="Arial"/>
          <w:bCs/>
          <w:sz w:val="22"/>
        </w:rPr>
        <w:t xml:space="preserve"> na príslušný stavebný </w:t>
      </w:r>
      <w:r w:rsidR="00784B1F" w:rsidRPr="00D34936">
        <w:rPr>
          <w:rFonts w:ascii="Cambria" w:hAnsi="Cambria" w:cs="Arial"/>
          <w:bCs/>
          <w:sz w:val="22"/>
        </w:rPr>
        <w:t xml:space="preserve">(resp. iný príslušný) </w:t>
      </w:r>
      <w:r w:rsidRPr="00D34936">
        <w:rPr>
          <w:rFonts w:ascii="Cambria" w:hAnsi="Cambria" w:cs="Arial"/>
          <w:bCs/>
          <w:sz w:val="22"/>
        </w:rPr>
        <w:t>úrad a pre vydanie kolaudačného rozhodnutia k Dielu</w:t>
      </w:r>
      <w:r w:rsidR="00A52409" w:rsidRPr="00D34936">
        <w:rPr>
          <w:rFonts w:ascii="Cambria" w:hAnsi="Cambria" w:cs="Arial"/>
          <w:bCs/>
          <w:sz w:val="22"/>
        </w:rPr>
        <w:t>;</w:t>
      </w:r>
    </w:p>
    <w:p w14:paraId="22B041D1" w14:textId="18C3069D" w:rsidR="00A52409"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2x kópiu </w:t>
      </w:r>
      <w:r w:rsidR="00154041" w:rsidRPr="00D34936">
        <w:rPr>
          <w:rFonts w:ascii="Cambria" w:hAnsi="Cambria" w:cs="Arial"/>
          <w:bCs/>
          <w:sz w:val="22"/>
        </w:rPr>
        <w:t>stavebného/</w:t>
      </w:r>
      <w:r w:rsidR="00784B1F" w:rsidRPr="00D34936">
        <w:rPr>
          <w:rFonts w:ascii="Cambria" w:hAnsi="Cambria" w:cs="Arial"/>
          <w:bCs/>
          <w:sz w:val="22"/>
        </w:rPr>
        <w:t>montážneho</w:t>
      </w:r>
      <w:r w:rsidRPr="00D34936">
        <w:rPr>
          <w:rFonts w:ascii="Cambria" w:hAnsi="Cambria" w:cs="Arial"/>
          <w:bCs/>
          <w:sz w:val="22"/>
        </w:rPr>
        <w:t xml:space="preserve"> denníka;</w:t>
      </w:r>
    </w:p>
    <w:p w14:paraId="23B19E96" w14:textId="1D0AEBFE" w:rsidR="009604E8" w:rsidRPr="00D34936" w:rsidRDefault="00712DFF"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prehľadný </w:t>
      </w:r>
      <w:r w:rsidR="009604E8" w:rsidRPr="00D34936">
        <w:rPr>
          <w:rFonts w:ascii="Cambria" w:hAnsi="Cambria" w:cs="Arial"/>
          <w:bCs/>
          <w:sz w:val="22"/>
        </w:rPr>
        <w:t>Plán údržby a servisných prehliadok celého Diela a jednotlivých Technologických zariadení podľa Právnych predpisov a odporúčaní výrobcov Technologických zariadení</w:t>
      </w:r>
      <w:r w:rsidR="00997936" w:rsidRPr="00D34936">
        <w:rPr>
          <w:rFonts w:ascii="Cambria" w:hAnsi="Cambria" w:cs="Arial"/>
          <w:bCs/>
          <w:sz w:val="22"/>
        </w:rPr>
        <w:t xml:space="preserve"> (ak je aplikovateľné)</w:t>
      </w:r>
      <w:r w:rsidR="009604E8" w:rsidRPr="00D34936">
        <w:rPr>
          <w:rFonts w:ascii="Cambria" w:hAnsi="Cambria" w:cs="Arial"/>
          <w:bCs/>
          <w:sz w:val="22"/>
        </w:rPr>
        <w:t>;</w:t>
      </w:r>
    </w:p>
    <w:p w14:paraId="5ED9C6AA" w14:textId="3CB5317F"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sz w:val="22"/>
        </w:rPr>
        <w:t>akékoľvek ďalšie dokumenty, ktoré majú byť Objednávateľovi odovzdané na základe tejto Zmluvy,</w:t>
      </w:r>
      <w:r w:rsidRPr="00D34936">
        <w:rPr>
          <w:rFonts w:ascii="Cambria" w:hAnsi="Cambria" w:cs="Arial"/>
          <w:bCs/>
          <w:iCs/>
          <w:sz w:val="22"/>
        </w:rPr>
        <w:t xml:space="preserve"> Špecifikácie predmetu zákazky, </w:t>
      </w:r>
      <w:r w:rsidR="002801A0" w:rsidRPr="00D34936">
        <w:rPr>
          <w:rFonts w:ascii="Cambria" w:hAnsi="Cambria" w:cs="Arial"/>
          <w:bCs/>
          <w:iCs/>
          <w:sz w:val="22"/>
        </w:rPr>
        <w:t>Návrhu Zhotoviteľa</w:t>
      </w:r>
      <w:r w:rsidRPr="00D34936">
        <w:rPr>
          <w:rFonts w:ascii="Cambria" w:hAnsi="Cambria" w:cs="Arial"/>
          <w:bCs/>
          <w:iCs/>
          <w:sz w:val="22"/>
        </w:rPr>
        <w:t xml:space="preserve">, </w:t>
      </w:r>
      <w:r w:rsidR="002801A0" w:rsidRPr="00D34936">
        <w:rPr>
          <w:rFonts w:ascii="Cambria" w:hAnsi="Cambria" w:cs="Arial"/>
          <w:bCs/>
          <w:iCs/>
          <w:sz w:val="22"/>
        </w:rPr>
        <w:t xml:space="preserve">ostatných častí </w:t>
      </w:r>
      <w:r w:rsidRPr="00D34936">
        <w:rPr>
          <w:rFonts w:ascii="Cambria" w:hAnsi="Cambria" w:cs="Arial"/>
          <w:bCs/>
          <w:iCs/>
          <w:sz w:val="22"/>
        </w:rPr>
        <w:t xml:space="preserve">Ponuky Zhotoviteľa </w:t>
      </w:r>
      <w:r w:rsidR="009D45D5" w:rsidRPr="00D34936">
        <w:rPr>
          <w:rFonts w:ascii="Cambria" w:hAnsi="Cambria" w:cs="Arial"/>
          <w:bCs/>
          <w:iCs/>
          <w:sz w:val="22"/>
        </w:rPr>
        <w:t>a/</w:t>
      </w:r>
      <w:r w:rsidRPr="00D34936">
        <w:rPr>
          <w:rFonts w:ascii="Cambria" w:hAnsi="Cambria" w:cs="Arial"/>
          <w:bCs/>
          <w:iCs/>
          <w:sz w:val="22"/>
        </w:rPr>
        <w:t>alebo Právnych predpisov</w:t>
      </w:r>
      <w:r w:rsidR="00B6575F" w:rsidRPr="00D34936">
        <w:rPr>
          <w:rFonts w:ascii="Cambria" w:hAnsi="Cambria" w:cs="Arial"/>
          <w:bCs/>
          <w:iCs/>
          <w:sz w:val="22"/>
        </w:rPr>
        <w:t xml:space="preserve"> alebo ak tak vyplýva zo zaužívanej praxe pri obdobných projektoch</w:t>
      </w:r>
      <w:r w:rsidRPr="00D34936">
        <w:rPr>
          <w:rFonts w:ascii="Cambria" w:hAnsi="Cambria" w:cs="Arial"/>
          <w:bCs/>
          <w:iCs/>
          <w:sz w:val="22"/>
        </w:rPr>
        <w:t>.</w:t>
      </w:r>
    </w:p>
    <w:p w14:paraId="63A75C7F" w14:textId="1849AC35" w:rsidR="00A52409" w:rsidRPr="00D34936" w:rsidRDefault="00A52409" w:rsidP="00D47FC9">
      <w:pPr>
        <w:numPr>
          <w:ilvl w:val="2"/>
          <w:numId w:val="15"/>
        </w:numPr>
        <w:spacing w:before="0" w:after="120" w:line="240" w:lineRule="auto"/>
        <w:jc w:val="both"/>
        <w:rPr>
          <w:rFonts w:ascii="Cambria" w:hAnsi="Cambria" w:cs="Arial"/>
          <w:bCs/>
          <w:iCs/>
          <w:sz w:val="22"/>
        </w:rPr>
      </w:pPr>
      <w:bookmarkStart w:id="32" w:name="_Ref485114761"/>
      <w:r w:rsidRPr="00D34936">
        <w:rPr>
          <w:rFonts w:ascii="Cambria" w:hAnsi="Cambria" w:cs="Arial"/>
          <w:bCs/>
          <w:iCs/>
          <w:sz w:val="22"/>
        </w:rPr>
        <w:t xml:space="preserve">Preberacie konanie sa začína dňom predloženia žiadosti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spolu so všetkými dokumentami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_Ref488310842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3.6.2</w:t>
      </w:r>
      <w:r w:rsidRPr="00D34936">
        <w:rPr>
          <w:rFonts w:ascii="Cambria" w:hAnsi="Cambria" w:cs="Arial"/>
          <w:bCs/>
          <w:iCs/>
          <w:sz w:val="22"/>
        </w:rPr>
        <w:fldChar w:fldCharType="end"/>
      </w:r>
      <w:r w:rsidRPr="00D34936">
        <w:rPr>
          <w:rFonts w:ascii="Cambria" w:hAnsi="Cambria" w:cs="Arial"/>
          <w:bCs/>
          <w:iCs/>
          <w:sz w:val="22"/>
        </w:rPr>
        <w:t xml:space="preserve"> vyššie. Predloženie žiadosti o vydanie Preberacieho protokolu</w:t>
      </w:r>
      <w:r w:rsidR="00B72639" w:rsidRPr="00D34936">
        <w:rPr>
          <w:rFonts w:ascii="Cambria" w:hAnsi="Cambria" w:cs="Arial"/>
          <w:sz w:val="22"/>
        </w:rPr>
        <w:t xml:space="preserve"> k Dielu</w:t>
      </w:r>
      <w:r w:rsidRPr="00D34936">
        <w:rPr>
          <w:rFonts w:ascii="Cambria" w:hAnsi="Cambria" w:cs="Arial"/>
          <w:bCs/>
          <w:iCs/>
          <w:sz w:val="22"/>
        </w:rPr>
        <w:t xml:space="preserve"> Objednávateľovi znamená, že podľa názoru Zhotoviteľa je Dielo </w:t>
      </w:r>
      <w:r w:rsidR="006869D9" w:rsidRPr="00D34936">
        <w:rPr>
          <w:rFonts w:ascii="Cambria" w:hAnsi="Cambria" w:cs="Arial"/>
          <w:bCs/>
          <w:iCs/>
          <w:sz w:val="22"/>
        </w:rPr>
        <w:t>ku dňu predloženia žiadosti o vydanie Preberacieho protokolu</w:t>
      </w:r>
      <w:r w:rsidR="00B72639" w:rsidRPr="00D34936">
        <w:rPr>
          <w:rFonts w:ascii="Cambria" w:hAnsi="Cambria" w:cs="Arial"/>
          <w:sz w:val="22"/>
        </w:rPr>
        <w:t xml:space="preserve"> k Dielu</w:t>
      </w:r>
      <w:r w:rsidR="006869D9" w:rsidRPr="00D34936">
        <w:rPr>
          <w:rFonts w:ascii="Cambria" w:hAnsi="Cambria" w:cs="Arial"/>
          <w:bCs/>
          <w:iCs/>
          <w:sz w:val="22"/>
        </w:rPr>
        <w:t xml:space="preserve"> </w:t>
      </w:r>
      <w:r w:rsidRPr="00D34936">
        <w:rPr>
          <w:rFonts w:ascii="Cambria" w:hAnsi="Cambria" w:cs="Arial"/>
          <w:bCs/>
          <w:iCs/>
          <w:sz w:val="22"/>
        </w:rPr>
        <w:t xml:space="preserve">vykonané a dokončené riadne v súlade so </w:t>
      </w:r>
      <w:r w:rsidRPr="00D34936">
        <w:rPr>
          <w:rFonts w:ascii="Cambria" w:hAnsi="Cambria" w:cs="Arial"/>
          <w:bCs/>
          <w:sz w:val="22"/>
        </w:rPr>
        <w:t>Zmluvou</w:t>
      </w:r>
      <w:r w:rsidRPr="00D34936">
        <w:rPr>
          <w:rFonts w:ascii="Cambria" w:hAnsi="Cambria" w:cs="Arial"/>
          <w:bCs/>
          <w:iCs/>
          <w:sz w:val="22"/>
        </w:rPr>
        <w:t>, nemá vady</w:t>
      </w:r>
      <w:r w:rsidR="00B6575F" w:rsidRPr="00D34936">
        <w:rPr>
          <w:rFonts w:ascii="Cambria" w:hAnsi="Cambria" w:cs="Arial"/>
          <w:bCs/>
          <w:iCs/>
          <w:sz w:val="22"/>
        </w:rPr>
        <w:t xml:space="preserve"> a nedorobky</w:t>
      </w:r>
      <w:r w:rsidRPr="00D34936">
        <w:rPr>
          <w:rFonts w:ascii="Cambria" w:hAnsi="Cambria" w:cs="Arial"/>
          <w:bCs/>
          <w:iCs/>
          <w:sz w:val="22"/>
        </w:rPr>
        <w:t>, a je pripravené k úspešnému Preberaciemu konaniu</w:t>
      </w:r>
      <w:r w:rsidR="00B6575F" w:rsidRPr="00D34936">
        <w:rPr>
          <w:rFonts w:ascii="Cambria" w:hAnsi="Cambria" w:cs="Arial"/>
          <w:bCs/>
          <w:iCs/>
          <w:sz w:val="22"/>
        </w:rPr>
        <w:t xml:space="preserve"> a k úspešnému kolaudačnému konaniu</w:t>
      </w:r>
      <w:r w:rsidRPr="00D34936">
        <w:rPr>
          <w:rFonts w:ascii="Cambria" w:hAnsi="Cambria" w:cs="Arial"/>
          <w:bCs/>
          <w:iCs/>
          <w:sz w:val="22"/>
        </w:rPr>
        <w:t xml:space="preserve">. Za riadne dokončené Dielo sa považuje </w:t>
      </w:r>
      <w:r w:rsidR="00723143" w:rsidRPr="00D34936">
        <w:rPr>
          <w:rFonts w:ascii="Cambria" w:hAnsi="Cambria" w:cs="Arial"/>
          <w:bCs/>
          <w:iCs/>
          <w:sz w:val="22"/>
        </w:rPr>
        <w:t xml:space="preserve">Dielo </w:t>
      </w:r>
      <w:r w:rsidRPr="00D34936">
        <w:rPr>
          <w:rFonts w:ascii="Cambria" w:hAnsi="Cambria" w:cs="Arial"/>
          <w:bCs/>
          <w:iCs/>
          <w:sz w:val="22"/>
        </w:rPr>
        <w:t>dokončené bez vád</w:t>
      </w:r>
      <w:r w:rsidR="00B6575F" w:rsidRPr="00D34936">
        <w:rPr>
          <w:rFonts w:ascii="Cambria" w:hAnsi="Cambria" w:cs="Arial"/>
          <w:bCs/>
          <w:iCs/>
          <w:sz w:val="22"/>
        </w:rPr>
        <w:t xml:space="preserve"> a nedorobkov</w:t>
      </w:r>
      <w:r w:rsidRPr="00D34936">
        <w:rPr>
          <w:rFonts w:ascii="Cambria" w:hAnsi="Cambria" w:cs="Arial"/>
          <w:bCs/>
          <w:iCs/>
          <w:sz w:val="22"/>
        </w:rPr>
        <w:t xml:space="preserve"> a v súlade s Ponukou Zhotoviteľa, </w:t>
      </w:r>
      <w:r w:rsidR="006869D9" w:rsidRPr="00D34936">
        <w:rPr>
          <w:rFonts w:ascii="Cambria" w:hAnsi="Cambria" w:cs="Arial"/>
          <w:bCs/>
          <w:iCs/>
          <w:sz w:val="22"/>
        </w:rPr>
        <w:t>najmä Návrhom Zhotoviteľa</w:t>
      </w:r>
      <w:r w:rsidRPr="00D34936">
        <w:rPr>
          <w:rFonts w:ascii="Cambria" w:hAnsi="Cambria" w:cs="Arial"/>
          <w:bCs/>
          <w:iCs/>
          <w:sz w:val="22"/>
        </w:rPr>
        <w:t>, Špecifikáciou predmetu zákazky, Zmluvou a Právnymi predpismi.</w:t>
      </w:r>
      <w:bookmarkEnd w:id="32"/>
    </w:p>
    <w:p w14:paraId="26944DD4" w14:textId="527D2DDF" w:rsidR="00A52409" w:rsidRPr="00D34936" w:rsidRDefault="00A52409" w:rsidP="00D47FC9">
      <w:pPr>
        <w:numPr>
          <w:ilvl w:val="2"/>
          <w:numId w:val="15"/>
        </w:numPr>
        <w:spacing w:before="0" w:after="120" w:line="240" w:lineRule="auto"/>
        <w:jc w:val="both"/>
        <w:rPr>
          <w:rFonts w:ascii="Cambria" w:hAnsi="Cambria" w:cs="Arial"/>
          <w:bCs/>
          <w:iCs/>
          <w:sz w:val="22"/>
        </w:rPr>
      </w:pPr>
      <w:bookmarkStart w:id="33" w:name="_Ref485114060"/>
      <w:r w:rsidRPr="00D34936">
        <w:rPr>
          <w:rFonts w:ascii="Cambria" w:hAnsi="Cambria" w:cs="Arial"/>
          <w:bCs/>
          <w:iCs/>
          <w:sz w:val="22"/>
        </w:rPr>
        <w:t>Do štrnástich (14) dní odo dňa začatia Preberacieho konania je Objednávateľ povinný:</w:t>
      </w:r>
      <w:bookmarkEnd w:id="33"/>
    </w:p>
    <w:p w14:paraId="227A81C1" w14:textId="65B5089C" w:rsidR="00A52409" w:rsidRPr="00D34936" w:rsidRDefault="00A52409" w:rsidP="00D47FC9">
      <w:pPr>
        <w:numPr>
          <w:ilvl w:val="3"/>
          <w:numId w:val="15"/>
        </w:numPr>
        <w:spacing w:before="0" w:after="120" w:line="240" w:lineRule="auto"/>
        <w:jc w:val="both"/>
        <w:rPr>
          <w:rFonts w:ascii="Cambria" w:hAnsi="Cambria" w:cs="Arial"/>
          <w:bCs/>
          <w:iCs/>
          <w:sz w:val="22"/>
        </w:rPr>
      </w:pPr>
      <w:bookmarkStart w:id="34" w:name="_Ref485124571"/>
      <w:r w:rsidRPr="00D34936">
        <w:rPr>
          <w:rFonts w:ascii="Cambria" w:hAnsi="Cambria" w:cs="Arial"/>
          <w:bCs/>
          <w:iCs/>
          <w:sz w:val="22"/>
        </w:rPr>
        <w:t>vydať Zhotoviteľovi Preberací protokol</w:t>
      </w:r>
      <w:r w:rsidR="00B72639" w:rsidRPr="00D34936">
        <w:rPr>
          <w:rFonts w:ascii="Cambria" w:hAnsi="Cambria" w:cs="Arial"/>
          <w:sz w:val="22"/>
        </w:rPr>
        <w:t xml:space="preserve"> k Dielu</w:t>
      </w:r>
      <w:r w:rsidRPr="00D34936">
        <w:rPr>
          <w:rFonts w:ascii="Cambria" w:hAnsi="Cambria" w:cs="Arial"/>
          <w:bCs/>
          <w:iCs/>
          <w:sz w:val="22"/>
        </w:rPr>
        <w:t xml:space="preserve"> s uvedením dátumu, kedy bolo Dielo dokončené v súlade so Zmluvou,; alebo</w:t>
      </w:r>
      <w:bookmarkEnd w:id="34"/>
    </w:p>
    <w:p w14:paraId="50D08462" w14:textId="3F97A5D7" w:rsidR="00A52409" w:rsidRPr="00D34936" w:rsidRDefault="00A52409" w:rsidP="00D47FC9">
      <w:pPr>
        <w:numPr>
          <w:ilvl w:val="3"/>
          <w:numId w:val="15"/>
        </w:numPr>
        <w:spacing w:before="0" w:after="120" w:line="240" w:lineRule="auto"/>
        <w:jc w:val="both"/>
        <w:rPr>
          <w:rFonts w:ascii="Cambria" w:hAnsi="Cambria" w:cs="Arial"/>
          <w:bCs/>
          <w:iCs/>
          <w:sz w:val="22"/>
        </w:rPr>
      </w:pPr>
      <w:bookmarkStart w:id="35" w:name="_Ref485114702"/>
      <w:r w:rsidRPr="00D34936">
        <w:rPr>
          <w:rFonts w:ascii="Cambria" w:hAnsi="Cambria" w:cs="Arial"/>
          <w:bCs/>
          <w:iCs/>
          <w:sz w:val="22"/>
        </w:rPr>
        <w:t xml:space="preserve">zamietnuť žiadosť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 uvedením vád </w:t>
      </w:r>
      <w:r w:rsidR="00577754" w:rsidRPr="00D34936">
        <w:rPr>
          <w:rFonts w:ascii="Cambria" w:hAnsi="Cambria" w:cs="Arial"/>
          <w:bCs/>
          <w:iCs/>
          <w:sz w:val="22"/>
        </w:rPr>
        <w:t xml:space="preserve">a nedorobkov </w:t>
      </w:r>
      <w:r w:rsidRPr="00D34936">
        <w:rPr>
          <w:rFonts w:ascii="Cambria" w:hAnsi="Cambria" w:cs="Arial"/>
          <w:bCs/>
          <w:iCs/>
          <w:sz w:val="22"/>
        </w:rPr>
        <w:t>Diela a prác, ktoré musí Zhotoviteľ vykonať, aby bolo Dielo v súlade so Zmluvou.</w:t>
      </w:r>
      <w:bookmarkEnd w:id="35"/>
    </w:p>
    <w:p w14:paraId="6A737113" w14:textId="4A05AA9E" w:rsidR="00A52409" w:rsidRPr="00D34936" w:rsidRDefault="00A52409" w:rsidP="00D47FC9">
      <w:pPr>
        <w:numPr>
          <w:ilvl w:val="2"/>
          <w:numId w:val="15"/>
        </w:numPr>
        <w:spacing w:before="0" w:after="120" w:line="240" w:lineRule="auto"/>
        <w:jc w:val="both"/>
        <w:rPr>
          <w:rFonts w:ascii="Cambria" w:hAnsi="Cambria" w:cs="Arial"/>
          <w:bCs/>
          <w:iCs/>
          <w:sz w:val="22"/>
        </w:rPr>
      </w:pPr>
      <w:bookmarkStart w:id="36" w:name="_Ref485114617"/>
      <w:r w:rsidRPr="00D34936">
        <w:rPr>
          <w:rFonts w:ascii="Cambria" w:hAnsi="Cambria" w:cs="Arial"/>
          <w:bCs/>
          <w:iCs/>
          <w:sz w:val="22"/>
        </w:rPr>
        <w:lastRenderedPageBreak/>
        <w:t xml:space="preserve">V prípade, ak Objednávateľ nevydá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alebo žiadosť o vydanie </w:t>
      </w:r>
      <w:r w:rsidRPr="00D34936">
        <w:rPr>
          <w:rFonts w:ascii="Cambria" w:hAnsi="Cambria" w:cs="Arial"/>
          <w:bCs/>
          <w:sz w:val="22"/>
        </w:rPr>
        <w:t>Preberacieho</w:t>
      </w:r>
      <w:r w:rsidRPr="00D34936">
        <w:rPr>
          <w:rFonts w:ascii="Cambria" w:hAnsi="Cambria" w:cs="Arial"/>
          <w:bCs/>
          <w:iCs/>
          <w:sz w:val="22"/>
        </w:rPr>
        <w:t xml:space="preserve">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nezamietne v lehote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má sa za to, že Preberací protokol</w:t>
      </w:r>
      <w:r w:rsidR="00B72639" w:rsidRPr="00D34936">
        <w:rPr>
          <w:rFonts w:ascii="Cambria" w:hAnsi="Cambria" w:cs="Arial"/>
          <w:sz w:val="22"/>
        </w:rPr>
        <w:t xml:space="preserve"> k Dielu</w:t>
      </w:r>
      <w:r w:rsidRPr="00D34936">
        <w:rPr>
          <w:rFonts w:ascii="Cambria" w:hAnsi="Cambria" w:cs="Arial"/>
          <w:bCs/>
          <w:iCs/>
          <w:sz w:val="22"/>
        </w:rPr>
        <w:t xml:space="preserve"> bol vydaný k poslednému dňu tejto lehoty. Vydaním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alebo uplynutím lehoty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w:instrText>
      </w:r>
      <w:r w:rsidRPr="00D34936">
        <w:rPr>
          <w:rFonts w:ascii="Cambria" w:hAnsi="Cambria" w:cs="Arial"/>
          <w:bCs/>
          <w:iCs/>
          <w:sz w:val="22"/>
          <w:highlight w:val="yellow"/>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v prípade fikcie vydania Preberacieho protokolu podľa predchádzajúcej vety sa končí Preberacie konanie</w:t>
      </w:r>
      <w:r w:rsidR="00FA3990" w:rsidRPr="00D34936">
        <w:rPr>
          <w:rFonts w:ascii="Cambria" w:hAnsi="Cambria" w:cs="Arial"/>
          <w:bCs/>
          <w:iCs/>
          <w:sz w:val="22"/>
        </w:rPr>
        <w:t>, avšak táto fikcia v žiadnom prípade neznamená, že je Dielo prevzaté bez vád a nedorobkov a teda nezbavuje Zhotoviteľa zodpovednosti za vady Diela</w:t>
      </w:r>
      <w:r w:rsidRPr="00D34936">
        <w:rPr>
          <w:rFonts w:ascii="Cambria" w:hAnsi="Cambria" w:cs="Arial"/>
          <w:bCs/>
          <w:iCs/>
          <w:sz w:val="22"/>
        </w:rPr>
        <w:t xml:space="preserv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Objednávateľovi potvrdí podpisom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Pokiaľ Zhotoviteľ podpisom nepotvrdí Objednávateľovi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do troch (3) pracovných dní odo dňa, kedy bol Zhotoviteľovi doručený, má sa za to, že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podpisom potvrdil v posledný deň tejto lehoty.</w:t>
      </w:r>
      <w:bookmarkEnd w:id="36"/>
    </w:p>
    <w:p w14:paraId="69C5DF0F" w14:textId="6BB3B551"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Dňom podpisu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oboma Zmluvnými stranami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prechádza na Objednávateľa vlastníctvo k Dielu a nebezpečenstvo škody na Diele.</w:t>
      </w:r>
    </w:p>
    <w:p w14:paraId="670B37A3" w14:textId="71CED8B9"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 xml:space="preserve">Pre vylúčenie pochybností, ak bude mať Dielo k dátumu uplynutia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vady </w:t>
      </w:r>
      <w:r w:rsidR="002A14C6" w:rsidRPr="00D34936">
        <w:rPr>
          <w:rFonts w:ascii="Cambria" w:hAnsi="Cambria" w:cs="Arial"/>
          <w:sz w:val="22"/>
        </w:rPr>
        <w:t xml:space="preserve">a nedorobky </w:t>
      </w:r>
      <w:r w:rsidRPr="00D34936">
        <w:rPr>
          <w:rFonts w:ascii="Cambria" w:hAnsi="Cambria" w:cs="Arial"/>
          <w:sz w:val="22"/>
        </w:rPr>
        <w:t xml:space="preserve">zistené </w:t>
      </w:r>
      <w:r w:rsidR="002A14C6" w:rsidRPr="00D34936">
        <w:rPr>
          <w:rFonts w:ascii="Cambria" w:hAnsi="Cambria" w:cs="Arial"/>
          <w:sz w:val="22"/>
        </w:rPr>
        <w:t xml:space="preserve">alebo vytknuté </w:t>
      </w:r>
      <w:r w:rsidRPr="00D34936">
        <w:rPr>
          <w:rFonts w:ascii="Cambria" w:hAnsi="Cambria" w:cs="Arial"/>
          <w:sz w:val="22"/>
        </w:rPr>
        <w:t>v rámci Preberacieho konania</w:t>
      </w:r>
      <w:r w:rsidR="00DA1FE8" w:rsidRPr="00D34936">
        <w:rPr>
          <w:rFonts w:ascii="Cambria" w:hAnsi="Cambria" w:cs="Arial"/>
          <w:sz w:val="22"/>
        </w:rPr>
        <w:t xml:space="preserve"> </w:t>
      </w:r>
      <w:r w:rsidRPr="00D34936">
        <w:rPr>
          <w:rFonts w:ascii="Cambria" w:hAnsi="Cambria" w:cs="Arial"/>
          <w:sz w:val="22"/>
        </w:rPr>
        <w:t xml:space="preserve">podľa tohto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Zmluvy, má sa za to, že Zhotoviteľ sa </w:t>
      </w:r>
      <w:r w:rsidRPr="00D34936">
        <w:rPr>
          <w:rFonts w:ascii="Cambria" w:hAnsi="Cambria" w:cs="Arial"/>
          <w:bCs/>
          <w:iCs/>
          <w:sz w:val="22"/>
        </w:rPr>
        <w:t>dostal</w:t>
      </w:r>
      <w:r w:rsidRPr="00D34936">
        <w:rPr>
          <w:rFonts w:ascii="Cambria" w:hAnsi="Cambria" w:cs="Arial"/>
          <w:sz w:val="22"/>
        </w:rPr>
        <w:t xml:space="preserve"> do omeškania s riadnym a včasným plnením k dátumu uplynutia Lehoty </w:t>
      </w:r>
      <w:r w:rsidR="00D0047E" w:rsidRPr="00D34936">
        <w:rPr>
          <w:rFonts w:ascii="Cambria" w:hAnsi="Cambria" w:cs="Arial"/>
          <w:bCs/>
          <w:iCs/>
          <w:sz w:val="22"/>
        </w:rPr>
        <w:t>vykonania</w:t>
      </w:r>
      <w:r w:rsidR="00D0047E" w:rsidRPr="00D34936">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 a to bez ohľadu na to, či boli vady v rámci Preberacieho konania zistené po tomto dátume</w:t>
      </w:r>
      <w:r w:rsidR="00F95BBA" w:rsidRPr="00D34936">
        <w:rPr>
          <w:rFonts w:ascii="Cambria" w:hAnsi="Cambria" w:cs="Arial"/>
          <w:sz w:val="22"/>
        </w:rPr>
        <w:t xml:space="preserve">. </w:t>
      </w:r>
      <w:r w:rsidRPr="00D34936">
        <w:rPr>
          <w:rFonts w:ascii="Cambria" w:hAnsi="Cambria" w:cs="Arial"/>
          <w:sz w:val="22"/>
        </w:rPr>
        <w:t xml:space="preserve">Odstránenie </w:t>
      </w:r>
      <w:r w:rsidR="002A14C6" w:rsidRPr="00D34936">
        <w:rPr>
          <w:rFonts w:ascii="Cambria" w:hAnsi="Cambria" w:cs="Arial"/>
          <w:sz w:val="22"/>
        </w:rPr>
        <w:t xml:space="preserve">zistených alebo </w:t>
      </w:r>
      <w:r w:rsidRPr="00D34936">
        <w:rPr>
          <w:rFonts w:ascii="Cambria" w:hAnsi="Cambria" w:cs="Arial"/>
          <w:sz w:val="22"/>
        </w:rPr>
        <w:t xml:space="preserve">vytknutých vád Zhotoviteľom a následné vydanie Preberacieho protokolu </w:t>
      </w:r>
      <w:r w:rsidR="00B72639" w:rsidRPr="00D34936">
        <w:rPr>
          <w:rFonts w:ascii="Cambria" w:hAnsi="Cambria" w:cs="Arial"/>
          <w:sz w:val="22"/>
        </w:rPr>
        <w:t xml:space="preserve">k Dielu </w:t>
      </w:r>
      <w:r w:rsidRPr="00D34936">
        <w:rPr>
          <w:rFonts w:ascii="Cambria" w:hAnsi="Cambria" w:cs="Arial"/>
          <w:sz w:val="22"/>
        </w:rPr>
        <w:t xml:space="preserve">podľa tohto článku Zhotoviteľa nezbavuje zodpovednosti za škodu a omeškanie a Objednávateľa nezbavuje nároku na zmluvnú pokutu za omeškanie Zhotoviteľa s povinnosťou plniť riadne a včas v  Lehote </w:t>
      </w:r>
      <w:r w:rsidR="00D0047E" w:rsidRPr="00D34936">
        <w:rPr>
          <w:rFonts w:ascii="Cambria" w:hAnsi="Cambria" w:cs="Arial"/>
          <w:sz w:val="22"/>
        </w:rPr>
        <w:t xml:space="preserve">vykonania </w:t>
      </w:r>
      <w:r w:rsidR="006C6BF1" w:rsidRPr="00D34936">
        <w:rPr>
          <w:rFonts w:ascii="Cambria" w:hAnsi="Cambria" w:cs="Arial"/>
          <w:sz w:val="22"/>
        </w:rPr>
        <w:t>Diela</w:t>
      </w:r>
      <w:r w:rsidRPr="00D34936">
        <w:rPr>
          <w:rFonts w:ascii="Cambria" w:hAnsi="Cambria" w:cs="Arial"/>
          <w:sz w:val="22"/>
        </w:rPr>
        <w:t>.</w:t>
      </w:r>
    </w:p>
    <w:p w14:paraId="3462455A" w14:textId="59DCE3A4" w:rsidR="00A52409" w:rsidRPr="00D34936" w:rsidRDefault="00A52409" w:rsidP="00D47FC9">
      <w:pPr>
        <w:numPr>
          <w:ilvl w:val="2"/>
          <w:numId w:val="15"/>
        </w:numPr>
        <w:spacing w:before="0" w:after="120" w:line="240" w:lineRule="auto"/>
        <w:jc w:val="both"/>
        <w:rPr>
          <w:rFonts w:ascii="Cambria" w:hAnsi="Cambria" w:cs="Arial"/>
          <w:bCs/>
          <w:iCs/>
          <w:sz w:val="22"/>
        </w:rPr>
      </w:pPr>
      <w:bookmarkStart w:id="37" w:name="_Ref485115451"/>
      <w:r w:rsidRPr="00D34936">
        <w:rPr>
          <w:rFonts w:ascii="Cambria" w:hAnsi="Cambria" w:cs="Arial"/>
          <w:bCs/>
          <w:iCs/>
          <w:sz w:val="22"/>
        </w:rPr>
        <w:t xml:space="preserve">V prípade, že Objednávateľ odmietne vydať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postupom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_Ref485114702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3.6.4b)</w:t>
      </w:r>
      <w:r w:rsidRPr="00D34936">
        <w:rPr>
          <w:rFonts w:ascii="Cambria" w:hAnsi="Cambria" w:cs="Arial"/>
          <w:bCs/>
          <w:iCs/>
          <w:sz w:val="22"/>
        </w:rPr>
        <w:fldChar w:fldCharType="end"/>
      </w:r>
      <w:r w:rsidRPr="00D34936">
        <w:rPr>
          <w:rFonts w:ascii="Cambria" w:hAnsi="Cambria" w:cs="Arial"/>
          <w:bCs/>
          <w:iCs/>
          <w:sz w:val="22"/>
        </w:rPr>
        <w:t xml:space="preserve">, Zhotoviteľ po odstránení </w:t>
      </w:r>
      <w:r w:rsidR="00AA257E" w:rsidRPr="00D34936">
        <w:rPr>
          <w:rFonts w:ascii="Cambria" w:hAnsi="Cambria" w:cs="Arial"/>
          <w:bCs/>
          <w:iCs/>
          <w:sz w:val="22"/>
        </w:rPr>
        <w:t xml:space="preserve">zistených a </w:t>
      </w:r>
      <w:r w:rsidRPr="00D34936">
        <w:rPr>
          <w:rFonts w:ascii="Cambria" w:hAnsi="Cambria" w:cs="Arial"/>
          <w:bCs/>
          <w:iCs/>
          <w:sz w:val="22"/>
        </w:rPr>
        <w:t xml:space="preserve">vytknutých vád opätovne predloží žiadosť o vydanie Preberacieho protokolu </w:t>
      </w:r>
      <w:r w:rsidR="00CE215A" w:rsidRPr="00D34936">
        <w:rPr>
          <w:rFonts w:ascii="Cambria" w:hAnsi="Cambria" w:cs="Arial"/>
          <w:sz w:val="22"/>
        </w:rPr>
        <w:t>k Dielu</w:t>
      </w:r>
      <w:r w:rsidR="00CE215A" w:rsidRPr="00D34936">
        <w:rPr>
          <w:rFonts w:ascii="Cambria" w:hAnsi="Cambria" w:cs="Arial"/>
          <w:bCs/>
          <w:iCs/>
          <w:sz w:val="22"/>
        </w:rPr>
        <w:t xml:space="preserve"> </w:t>
      </w:r>
      <w:r w:rsidRPr="00D34936">
        <w:rPr>
          <w:rFonts w:ascii="Cambria" w:hAnsi="Cambria" w:cs="Arial"/>
          <w:bCs/>
          <w:iCs/>
          <w:sz w:val="22"/>
        </w:rPr>
        <w:t xml:space="preserve">podľa bodu </w:t>
      </w:r>
      <w:r w:rsidR="003E31E7" w:rsidRPr="00D34936">
        <w:rPr>
          <w:rFonts w:ascii="Cambria" w:hAnsi="Cambria" w:cs="Arial"/>
          <w:bCs/>
          <w:iCs/>
          <w:sz w:val="22"/>
        </w:rPr>
        <w:fldChar w:fldCharType="begin"/>
      </w:r>
      <w:r w:rsidR="003E31E7" w:rsidRPr="00D34936">
        <w:rPr>
          <w:rFonts w:ascii="Cambria" w:hAnsi="Cambria" w:cs="Arial"/>
          <w:bCs/>
          <w:iCs/>
          <w:sz w:val="22"/>
        </w:rPr>
        <w:instrText xml:space="preserve"> REF _Ref488310842 \r \h </w:instrText>
      </w:r>
      <w:r w:rsidR="000B15AA" w:rsidRPr="00D34936">
        <w:rPr>
          <w:rFonts w:ascii="Cambria" w:hAnsi="Cambria" w:cs="Arial"/>
          <w:bCs/>
          <w:iCs/>
          <w:sz w:val="22"/>
        </w:rPr>
        <w:instrText xml:space="preserve"> \* MERGEFORMAT </w:instrText>
      </w:r>
      <w:r w:rsidR="003E31E7" w:rsidRPr="00D34936">
        <w:rPr>
          <w:rFonts w:ascii="Cambria" w:hAnsi="Cambria" w:cs="Arial"/>
          <w:bCs/>
          <w:iCs/>
          <w:sz w:val="22"/>
        </w:rPr>
      </w:r>
      <w:r w:rsidR="003E31E7" w:rsidRPr="00D34936">
        <w:rPr>
          <w:rFonts w:ascii="Cambria" w:hAnsi="Cambria" w:cs="Arial"/>
          <w:bCs/>
          <w:iCs/>
          <w:sz w:val="22"/>
        </w:rPr>
        <w:fldChar w:fldCharType="separate"/>
      </w:r>
      <w:r w:rsidR="00180B8B">
        <w:rPr>
          <w:rFonts w:ascii="Cambria" w:hAnsi="Cambria" w:cs="Arial"/>
          <w:bCs/>
          <w:iCs/>
          <w:sz w:val="22"/>
        </w:rPr>
        <w:t>3.6.2</w:t>
      </w:r>
      <w:r w:rsidR="003E31E7" w:rsidRPr="00D34936">
        <w:rPr>
          <w:rFonts w:ascii="Cambria" w:hAnsi="Cambria" w:cs="Arial"/>
          <w:bCs/>
          <w:iCs/>
          <w:sz w:val="22"/>
        </w:rPr>
        <w:fldChar w:fldCharType="end"/>
      </w:r>
      <w:r w:rsidRPr="00D34936">
        <w:rPr>
          <w:rFonts w:ascii="Cambria" w:hAnsi="Cambria" w:cs="Arial"/>
          <w:bCs/>
          <w:iCs/>
          <w:sz w:val="22"/>
        </w:rPr>
        <w:t xml:space="preserve"> resp. </w:t>
      </w:r>
      <w:r w:rsidRPr="00D34936">
        <w:rPr>
          <w:rFonts w:ascii="Cambria" w:hAnsi="Cambria" w:cs="Arial"/>
          <w:bCs/>
          <w:iCs/>
          <w:sz w:val="22"/>
        </w:rPr>
        <w:fldChar w:fldCharType="begin"/>
      </w:r>
      <w:r w:rsidRPr="00D34936">
        <w:rPr>
          <w:rFonts w:ascii="Cambria" w:hAnsi="Cambria" w:cs="Arial"/>
          <w:bCs/>
          <w:iCs/>
          <w:sz w:val="22"/>
        </w:rPr>
        <w:instrText xml:space="preserve"> REF _Ref485114761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3.6.3</w:t>
      </w:r>
      <w:r w:rsidRPr="00D34936">
        <w:rPr>
          <w:rFonts w:ascii="Cambria" w:hAnsi="Cambria" w:cs="Arial"/>
          <w:bCs/>
          <w:iCs/>
          <w:sz w:val="22"/>
        </w:rPr>
        <w:fldChar w:fldCharType="end"/>
      </w:r>
      <w:r w:rsidRPr="00D34936">
        <w:rPr>
          <w:rFonts w:ascii="Cambria" w:hAnsi="Cambria" w:cs="Arial"/>
          <w:bCs/>
          <w:iCs/>
          <w:sz w:val="22"/>
        </w:rPr>
        <w:t xml:space="preserve"> tejto Zmluvy a Objednávateľovi plynie lehota v zmysle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tejto Zmluvy, pričom bod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sa aplikuje primerane. Opätovným vykonaním Preberacieho konania nie je dotknutý tento bod </w:t>
      </w:r>
      <w:r w:rsidRPr="00D34936">
        <w:rPr>
          <w:rFonts w:ascii="Cambria" w:hAnsi="Cambria" w:cs="Arial"/>
          <w:bCs/>
          <w:iCs/>
          <w:sz w:val="22"/>
        </w:rPr>
        <w:fldChar w:fldCharType="begin"/>
      </w:r>
      <w:r w:rsidRPr="00D34936">
        <w:rPr>
          <w:rFonts w:ascii="Cambria" w:hAnsi="Cambria" w:cs="Arial"/>
          <w:bCs/>
          <w:iCs/>
          <w:sz w:val="22"/>
        </w:rPr>
        <w:instrText xml:space="preserve"> REF _Ref485115451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3.6.8</w:t>
      </w:r>
      <w:r w:rsidRPr="00D34936">
        <w:rPr>
          <w:rFonts w:ascii="Cambria" w:hAnsi="Cambria" w:cs="Arial"/>
          <w:bCs/>
          <w:iCs/>
          <w:sz w:val="22"/>
        </w:rPr>
        <w:fldChar w:fldCharType="end"/>
      </w:r>
      <w:r w:rsidRPr="00D34936">
        <w:rPr>
          <w:rFonts w:ascii="Cambria" w:hAnsi="Cambria" w:cs="Arial"/>
          <w:bCs/>
          <w:iCs/>
          <w:sz w:val="22"/>
        </w:rPr>
        <w:t xml:space="preserve">. </w:t>
      </w:r>
      <w:r w:rsidRPr="00D34936">
        <w:rPr>
          <w:rFonts w:ascii="Cambria" w:hAnsi="Cambria" w:cs="Arial"/>
          <w:sz w:val="22"/>
        </w:rPr>
        <w:t xml:space="preserve">Pre vylúčenie pochybností, bez ohľadu na to, kedy Objednávateľ vydá Preberací protokol </w:t>
      </w:r>
      <w:r w:rsidR="00CE215A" w:rsidRPr="00D34936">
        <w:rPr>
          <w:rFonts w:ascii="Cambria" w:hAnsi="Cambria" w:cs="Arial"/>
          <w:sz w:val="22"/>
        </w:rPr>
        <w:t xml:space="preserve">k Dielu </w:t>
      </w:r>
      <w:r w:rsidRPr="00D34936">
        <w:rPr>
          <w:rFonts w:ascii="Cambria" w:hAnsi="Cambria" w:cs="Arial"/>
          <w:sz w:val="22"/>
        </w:rPr>
        <w:t xml:space="preserve">napr. aj pre prípad opakovaného Preberacieho konania (pokiaľ neplatí fikcia vydania Preberacieho protokolu </w:t>
      </w:r>
      <w:r w:rsidR="00CE215A" w:rsidRPr="00D34936">
        <w:rPr>
          <w:rFonts w:ascii="Cambria" w:hAnsi="Cambria" w:cs="Arial"/>
          <w:sz w:val="22"/>
        </w:rPr>
        <w:t xml:space="preserve">k Dielu </w:t>
      </w:r>
      <w:r w:rsidRPr="00D34936">
        <w:rPr>
          <w:rFonts w:ascii="Cambria" w:hAnsi="Cambria" w:cs="Arial"/>
          <w:sz w:val="22"/>
        </w:rPr>
        <w:t xml:space="preserve">podľa bodu </w:t>
      </w:r>
      <w:r w:rsidRPr="00D34936">
        <w:rPr>
          <w:rFonts w:ascii="Cambria" w:hAnsi="Cambria" w:cs="Arial"/>
          <w:sz w:val="22"/>
        </w:rPr>
        <w:fldChar w:fldCharType="begin"/>
      </w:r>
      <w:r w:rsidRPr="00D34936">
        <w:rPr>
          <w:rFonts w:ascii="Cambria" w:hAnsi="Cambria" w:cs="Arial"/>
          <w:sz w:val="22"/>
        </w:rPr>
        <w:instrText xml:space="preserve"> REF _Ref485114617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3.6.5</w:t>
      </w:r>
      <w:r w:rsidRPr="00D34936">
        <w:rPr>
          <w:rFonts w:ascii="Cambria" w:hAnsi="Cambria" w:cs="Arial"/>
          <w:sz w:val="22"/>
        </w:rPr>
        <w:fldChar w:fldCharType="end"/>
      </w:r>
      <w:r w:rsidR="005713FD" w:rsidRPr="00D34936">
        <w:rPr>
          <w:rFonts w:ascii="Cambria" w:hAnsi="Cambria" w:cs="Arial"/>
          <w:sz w:val="22"/>
        </w:rPr>
        <w:t>)</w:t>
      </w:r>
      <w:r w:rsidRPr="00D34936">
        <w:rPr>
          <w:rFonts w:ascii="Cambria" w:hAnsi="Cambria" w:cs="Arial"/>
          <w:sz w:val="22"/>
        </w:rPr>
        <w:t xml:space="preserve"> platí, že pokiaľ k uplynutiu Lehoty </w:t>
      </w:r>
      <w:r w:rsidR="00D0047E" w:rsidRPr="00D34936">
        <w:rPr>
          <w:rFonts w:ascii="Cambria" w:hAnsi="Cambria" w:cs="Arial"/>
          <w:sz w:val="22"/>
        </w:rPr>
        <w:t xml:space="preserve">vykonania </w:t>
      </w:r>
      <w:r w:rsidR="00BC4BB5" w:rsidRPr="00D34936">
        <w:rPr>
          <w:rFonts w:ascii="Cambria" w:hAnsi="Cambria" w:cs="Arial"/>
          <w:sz w:val="22"/>
        </w:rPr>
        <w:t xml:space="preserve">Diela </w:t>
      </w:r>
      <w:r w:rsidRPr="00D34936">
        <w:rPr>
          <w:rFonts w:ascii="Cambria" w:hAnsi="Cambria" w:cs="Arial"/>
          <w:sz w:val="22"/>
        </w:rPr>
        <w:t xml:space="preserve">nebolo Dielo spôsobilé na úspešné ukončenie Preberacieho konania (t. j. vykonané bez vád </w:t>
      </w:r>
      <w:r w:rsidR="00B9206B" w:rsidRPr="00D34936">
        <w:rPr>
          <w:rFonts w:ascii="Cambria" w:hAnsi="Cambria" w:cs="Arial"/>
          <w:sz w:val="22"/>
        </w:rPr>
        <w:t>a nedorobkov</w:t>
      </w:r>
      <w:r w:rsidRPr="00D34936">
        <w:rPr>
          <w:rFonts w:ascii="Cambria" w:hAnsi="Cambria" w:cs="Arial"/>
          <w:sz w:val="22"/>
        </w:rPr>
        <w:t xml:space="preserve">), </w:t>
      </w:r>
      <w:r w:rsidRPr="00D34936">
        <w:rPr>
          <w:rFonts w:ascii="Cambria" w:hAnsi="Cambria" w:cs="Arial"/>
          <w:bCs/>
          <w:iCs/>
          <w:sz w:val="22"/>
        </w:rPr>
        <w:t>Zhotoviteľ</w:t>
      </w:r>
      <w:r w:rsidRPr="00D34936">
        <w:rPr>
          <w:rFonts w:ascii="Cambria" w:hAnsi="Cambria" w:cs="Arial"/>
          <w:sz w:val="22"/>
        </w:rPr>
        <w:t xml:space="preserve"> sa dostal do omeškania ku dňu nasledujúcemu po uplynutí Lehoty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 xml:space="preserve">. Vyššie uvedené znamená, že odstránenie vytknutých vád </w:t>
      </w:r>
      <w:r w:rsidRPr="00D34936">
        <w:rPr>
          <w:rFonts w:ascii="Cambria" w:hAnsi="Cambria" w:cs="Arial"/>
          <w:bCs/>
          <w:iCs/>
          <w:sz w:val="22"/>
        </w:rPr>
        <w:t>Zhotoviteľom</w:t>
      </w:r>
      <w:r w:rsidRPr="00D34936">
        <w:rPr>
          <w:rFonts w:ascii="Cambria" w:hAnsi="Cambria" w:cs="Arial"/>
          <w:sz w:val="22"/>
        </w:rPr>
        <w:t xml:space="preserve"> a následné vydanie Preberacieho protokolu </w:t>
      </w:r>
      <w:r w:rsidR="00CE215A" w:rsidRPr="00D34936">
        <w:rPr>
          <w:rFonts w:ascii="Cambria" w:hAnsi="Cambria" w:cs="Arial"/>
          <w:sz w:val="22"/>
        </w:rPr>
        <w:t xml:space="preserve">k Dielu </w:t>
      </w:r>
      <w:r w:rsidRPr="00D34936">
        <w:rPr>
          <w:rFonts w:ascii="Cambria" w:hAnsi="Cambria" w:cs="Arial"/>
          <w:sz w:val="22"/>
        </w:rPr>
        <w:t xml:space="preserve">v Preberacom konaní </w:t>
      </w:r>
      <w:r w:rsidRPr="00D34936">
        <w:rPr>
          <w:rFonts w:ascii="Cambria" w:hAnsi="Cambria" w:cs="Arial"/>
          <w:bCs/>
          <w:iCs/>
          <w:sz w:val="22"/>
        </w:rPr>
        <w:t>Zhotoviteľa</w:t>
      </w:r>
      <w:r w:rsidRPr="00D34936">
        <w:rPr>
          <w:rFonts w:ascii="Cambria" w:hAnsi="Cambria" w:cs="Arial"/>
          <w:sz w:val="22"/>
        </w:rPr>
        <w:t xml:space="preserve"> nezbavuje zodpovednosti za škodu a omeškanie a Objednávateľa nezbavuje nároku na zmluvnú pokutu za omeškanie </w:t>
      </w:r>
      <w:r w:rsidRPr="00D34936">
        <w:rPr>
          <w:rFonts w:ascii="Cambria" w:hAnsi="Cambria" w:cs="Arial"/>
          <w:bCs/>
          <w:iCs/>
          <w:sz w:val="22"/>
        </w:rPr>
        <w:t>Zhotoviteľa</w:t>
      </w:r>
      <w:r w:rsidRPr="00D34936">
        <w:rPr>
          <w:rFonts w:ascii="Cambria" w:hAnsi="Cambria" w:cs="Arial"/>
          <w:sz w:val="22"/>
        </w:rPr>
        <w:t xml:space="preserve"> s riadnym a včasným plnením v  Lehote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w:t>
      </w:r>
      <w:bookmarkEnd w:id="37"/>
    </w:p>
    <w:p w14:paraId="2C0BADD6" w14:textId="06819E16" w:rsidR="00203819" w:rsidRPr="00D34936" w:rsidRDefault="00203819" w:rsidP="00D47FC9">
      <w:pPr>
        <w:numPr>
          <w:ilvl w:val="1"/>
          <w:numId w:val="15"/>
        </w:numPr>
        <w:spacing w:before="0" w:after="120" w:line="240" w:lineRule="auto"/>
        <w:jc w:val="both"/>
        <w:rPr>
          <w:rFonts w:ascii="Cambria" w:hAnsi="Cambria" w:cs="Arial"/>
          <w:b/>
          <w:bCs/>
          <w:iCs/>
          <w:sz w:val="22"/>
        </w:rPr>
      </w:pPr>
      <w:r w:rsidRPr="00D34936">
        <w:rPr>
          <w:rFonts w:ascii="Cambria" w:hAnsi="Cambria" w:cs="Arial"/>
          <w:b/>
          <w:sz w:val="22"/>
        </w:rPr>
        <w:t>Kolaudácia Diela</w:t>
      </w:r>
    </w:p>
    <w:p w14:paraId="67588DB3" w14:textId="2E2A78EC" w:rsidR="00B75D68" w:rsidRPr="00D34936" w:rsidRDefault="00AE3DAE"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Bez ohľadu na ustanovenia o </w:t>
      </w:r>
      <w:r w:rsidR="004C6900" w:rsidRPr="00D34936" w:rsidDel="004C6900">
        <w:rPr>
          <w:rFonts w:ascii="Cambria" w:hAnsi="Cambria" w:cs="Arial"/>
          <w:sz w:val="22"/>
        </w:rPr>
        <w:t xml:space="preserve"> </w:t>
      </w:r>
      <w:r w:rsidRPr="00D34936">
        <w:rPr>
          <w:rFonts w:ascii="Cambria" w:hAnsi="Cambria" w:cs="Arial"/>
          <w:sz w:val="22"/>
        </w:rPr>
        <w:t>Preberacom konaní je</w:t>
      </w:r>
      <w:r w:rsidR="0074161C" w:rsidRPr="00D34936">
        <w:rPr>
          <w:rFonts w:ascii="Cambria" w:hAnsi="Cambria" w:cs="Arial"/>
          <w:sz w:val="22"/>
        </w:rPr>
        <w:t xml:space="preserve"> Zhotoviteľ zodpovedný za to, že Dielo bude spôsobilé na úspešné absolvovanie </w:t>
      </w:r>
      <w:r w:rsidR="00D320D5" w:rsidRPr="00D34936">
        <w:rPr>
          <w:rFonts w:ascii="Cambria" w:hAnsi="Cambria" w:cs="Arial"/>
          <w:sz w:val="22"/>
        </w:rPr>
        <w:t xml:space="preserve">spoločného kolaudačného konania </w:t>
      </w:r>
      <w:r w:rsidR="00D320D5" w:rsidRPr="00D34936">
        <w:rPr>
          <w:rFonts w:ascii="Cambria" w:hAnsi="Cambria" w:cs="Arial"/>
          <w:bCs/>
          <w:iCs/>
          <w:sz w:val="22"/>
        </w:rPr>
        <w:t>Diela</w:t>
      </w:r>
      <w:r w:rsidR="0074161C" w:rsidRPr="00D34936">
        <w:rPr>
          <w:rFonts w:ascii="Cambria" w:hAnsi="Cambria" w:cs="Arial"/>
          <w:sz w:val="22"/>
        </w:rPr>
        <w:t>, ktorého výstupom bude vydanie právoplatného kolaudačného rozhodnutia</w:t>
      </w:r>
      <w:r w:rsidR="003A55B9" w:rsidRPr="00D34936">
        <w:rPr>
          <w:rFonts w:ascii="Cambria" w:hAnsi="Cambria" w:cs="Arial"/>
          <w:sz w:val="22"/>
        </w:rPr>
        <w:t>, resp. iného obdobného rozhodnutia,</w:t>
      </w:r>
      <w:r w:rsidR="0074161C" w:rsidRPr="00D34936">
        <w:rPr>
          <w:rFonts w:ascii="Cambria" w:hAnsi="Cambria" w:cs="Arial"/>
          <w:sz w:val="22"/>
        </w:rPr>
        <w:t xml:space="preserve"> na užívanie Diela</w:t>
      </w:r>
      <w:r w:rsidR="004C6900" w:rsidRPr="00D34936">
        <w:rPr>
          <w:rFonts w:ascii="Cambria" w:hAnsi="Cambria" w:cs="Arial"/>
          <w:sz w:val="22"/>
        </w:rPr>
        <w:t xml:space="preserve"> (v rozsahu v akom sa také rozhodnutie bude vyžadovať)</w:t>
      </w:r>
      <w:r w:rsidR="0074161C" w:rsidRPr="00D34936">
        <w:rPr>
          <w:rFonts w:ascii="Cambria" w:hAnsi="Cambria" w:cs="Arial"/>
          <w:sz w:val="22"/>
        </w:rPr>
        <w:t xml:space="preserve">. </w:t>
      </w:r>
      <w:r w:rsidR="00067997" w:rsidRPr="00D34936">
        <w:rPr>
          <w:rFonts w:ascii="Cambria" w:hAnsi="Cambria" w:cs="Arial"/>
          <w:sz w:val="22"/>
        </w:rPr>
        <w:t xml:space="preserve">Zhotoviteľ je vo vzťahu ku kolaudačnému konaniu a vydaniu právoplatného kolaudačného rozhodnutia  </w:t>
      </w:r>
      <w:r w:rsidR="00067997" w:rsidRPr="00D34936">
        <w:rPr>
          <w:rFonts w:ascii="Cambria" w:hAnsi="Cambria" w:cs="Arial"/>
          <w:bCs/>
          <w:iCs/>
          <w:sz w:val="22"/>
        </w:rPr>
        <w:t>zodpovedný</w:t>
      </w:r>
      <w:r w:rsidR="00067997" w:rsidRPr="00D34936">
        <w:rPr>
          <w:rFonts w:ascii="Cambria" w:hAnsi="Cambria" w:cs="Arial"/>
          <w:sz w:val="22"/>
        </w:rPr>
        <w:t xml:space="preserve"> v</w:t>
      </w:r>
      <w:r w:rsidR="00994433" w:rsidRPr="00D34936">
        <w:rPr>
          <w:rFonts w:ascii="Cambria" w:hAnsi="Cambria" w:cs="Arial"/>
          <w:sz w:val="22"/>
        </w:rPr>
        <w:t xml:space="preserve"> takom </w:t>
      </w:r>
      <w:r w:rsidR="00067997" w:rsidRPr="00D34936">
        <w:rPr>
          <w:rFonts w:ascii="Cambria" w:hAnsi="Cambria" w:cs="Arial"/>
          <w:sz w:val="22"/>
        </w:rPr>
        <w:t>rozsahu</w:t>
      </w:r>
      <w:r w:rsidR="00994433" w:rsidRPr="00D34936">
        <w:rPr>
          <w:rFonts w:ascii="Cambria" w:hAnsi="Cambria" w:cs="Arial"/>
          <w:sz w:val="22"/>
        </w:rPr>
        <w:t>, v akom sa toto konanie a/alebo výhrady</w:t>
      </w:r>
      <w:r w:rsidR="00547F5C" w:rsidRPr="00D34936">
        <w:rPr>
          <w:rFonts w:ascii="Cambria" w:hAnsi="Cambria" w:cs="Arial"/>
          <w:sz w:val="22"/>
        </w:rPr>
        <w:t>, vytknuté nedostatky a pripomienky</w:t>
      </w:r>
      <w:r w:rsidR="00994433" w:rsidRPr="00D34936">
        <w:rPr>
          <w:rFonts w:ascii="Cambria" w:hAnsi="Cambria" w:cs="Arial"/>
          <w:sz w:val="22"/>
        </w:rPr>
        <w:t xml:space="preserve"> príslušného úradu budú týkať </w:t>
      </w:r>
      <w:r w:rsidR="003D178A" w:rsidRPr="00D34936">
        <w:rPr>
          <w:rFonts w:ascii="Cambria" w:hAnsi="Cambria" w:cs="Arial"/>
          <w:sz w:val="22"/>
        </w:rPr>
        <w:t>p</w:t>
      </w:r>
      <w:r w:rsidR="00994433" w:rsidRPr="00D34936">
        <w:rPr>
          <w:rFonts w:ascii="Cambria" w:hAnsi="Cambria" w:cs="Arial"/>
          <w:sz w:val="22"/>
        </w:rPr>
        <w:t>lnen</w:t>
      </w:r>
      <w:r w:rsidR="003D178A" w:rsidRPr="00D34936">
        <w:rPr>
          <w:rFonts w:ascii="Cambria" w:hAnsi="Cambria" w:cs="Arial"/>
          <w:sz w:val="22"/>
        </w:rPr>
        <w:t>í</w:t>
      </w:r>
      <w:r w:rsidR="00FE3BAD" w:rsidRPr="00D34936">
        <w:rPr>
          <w:rFonts w:ascii="Cambria" w:hAnsi="Cambria" w:cs="Arial"/>
          <w:sz w:val="22"/>
        </w:rPr>
        <w:t xml:space="preserve">, ktoré je Zhotoviteľ povinný vykonať na základe tejto Zmluvy, t. j. najmä k povinnosti </w:t>
      </w:r>
      <w:r w:rsidR="00071D08" w:rsidRPr="00D34936">
        <w:rPr>
          <w:rFonts w:ascii="Cambria" w:hAnsi="Cambria" w:cs="Arial"/>
          <w:sz w:val="22"/>
        </w:rPr>
        <w:t xml:space="preserve">Zhotoviteľa </w:t>
      </w:r>
      <w:r w:rsidR="00FE3BAD" w:rsidRPr="00D34936">
        <w:rPr>
          <w:rFonts w:ascii="Cambria" w:hAnsi="Cambria" w:cs="Arial"/>
          <w:sz w:val="22"/>
        </w:rPr>
        <w:t xml:space="preserve">zhotoviť a dodať Dielo spôsobilé na užívanie na účel, na ktorý je určené. </w:t>
      </w:r>
    </w:p>
    <w:p w14:paraId="359A6758" w14:textId="627EF863" w:rsidR="00AE3DAE" w:rsidRPr="00D34936" w:rsidRDefault="00B01741"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Žiadosť o vydanie kolaudačného rozhodnutia na užívanie Diela podá</w:t>
      </w:r>
      <w:r w:rsidR="00E774E6" w:rsidRPr="00D34936">
        <w:rPr>
          <w:rFonts w:ascii="Cambria" w:hAnsi="Cambria" w:cs="Arial"/>
          <w:sz w:val="22"/>
        </w:rPr>
        <w:t xml:space="preserve"> </w:t>
      </w:r>
      <w:r w:rsidR="0096462E" w:rsidRPr="00D34936">
        <w:rPr>
          <w:rFonts w:ascii="Cambria" w:hAnsi="Cambria" w:cs="Arial"/>
          <w:sz w:val="22"/>
        </w:rPr>
        <w:t xml:space="preserve">v mene </w:t>
      </w:r>
      <w:r w:rsidR="00E774E6" w:rsidRPr="00D34936">
        <w:rPr>
          <w:rFonts w:ascii="Cambria" w:hAnsi="Cambria" w:cs="Arial"/>
          <w:sz w:val="22"/>
        </w:rPr>
        <w:t>Objednávateľ</w:t>
      </w:r>
      <w:r w:rsidR="0096462E" w:rsidRPr="00D34936">
        <w:rPr>
          <w:rFonts w:ascii="Cambria" w:hAnsi="Cambria" w:cs="Arial"/>
          <w:sz w:val="22"/>
        </w:rPr>
        <w:t xml:space="preserve">a Zhotoviteľ. </w:t>
      </w:r>
      <w:r w:rsidR="00653654" w:rsidRPr="00D34936">
        <w:rPr>
          <w:rFonts w:ascii="Cambria" w:hAnsi="Cambria" w:cs="Arial"/>
          <w:sz w:val="22"/>
        </w:rPr>
        <w:t xml:space="preserve"> </w:t>
      </w:r>
      <w:r w:rsidR="0096462E" w:rsidRPr="00D34936">
        <w:rPr>
          <w:rFonts w:ascii="Cambria" w:hAnsi="Cambria" w:cs="Arial"/>
          <w:sz w:val="22"/>
        </w:rPr>
        <w:t>Zhotoviteľ zodpovedá za dosiahnutie vydania kolaudačného rozhodnutia</w:t>
      </w:r>
      <w:r w:rsidR="002F63FF" w:rsidRPr="00D34936">
        <w:rPr>
          <w:rFonts w:ascii="Cambria" w:hAnsi="Cambria" w:cs="Arial"/>
          <w:sz w:val="22"/>
        </w:rPr>
        <w:t xml:space="preserve"> vrátane </w:t>
      </w:r>
      <w:r w:rsidR="00914806" w:rsidRPr="00D34936">
        <w:rPr>
          <w:rFonts w:ascii="Cambria" w:hAnsi="Cambria" w:cs="Arial"/>
          <w:sz w:val="22"/>
        </w:rPr>
        <w:t xml:space="preserve">nadobudnutia jeho právoplatnosti a za </w:t>
      </w:r>
      <w:r w:rsidR="002F63FF" w:rsidRPr="00D34936">
        <w:rPr>
          <w:rFonts w:ascii="Cambria" w:hAnsi="Cambria" w:cs="Arial"/>
          <w:sz w:val="22"/>
        </w:rPr>
        <w:t>bezplatné odstráneni</w:t>
      </w:r>
      <w:r w:rsidR="00914806" w:rsidRPr="00D34936">
        <w:rPr>
          <w:rFonts w:ascii="Cambria" w:hAnsi="Cambria" w:cs="Arial"/>
          <w:sz w:val="22"/>
        </w:rPr>
        <w:t>e</w:t>
      </w:r>
      <w:r w:rsidR="002F63FF" w:rsidRPr="00D34936">
        <w:rPr>
          <w:rFonts w:ascii="Cambria" w:hAnsi="Cambria" w:cs="Arial"/>
          <w:sz w:val="22"/>
        </w:rPr>
        <w:t xml:space="preserve"> akýchkoľvek nedostatkov či vád Diela, ktoré budú zabraňovať vydaniu kolaudačného </w:t>
      </w:r>
      <w:r w:rsidR="002F63FF" w:rsidRPr="00D34936">
        <w:rPr>
          <w:rFonts w:ascii="Cambria" w:hAnsi="Cambria" w:cs="Arial"/>
          <w:sz w:val="22"/>
        </w:rPr>
        <w:lastRenderedPageBreak/>
        <w:t>rozhodnutia k Dielu, a to bez ohľadu na vydanie Preberacieho protokolu k</w:t>
      </w:r>
      <w:r w:rsidR="00E50E53" w:rsidRPr="00D34936">
        <w:rPr>
          <w:rFonts w:ascii="Cambria" w:hAnsi="Cambria" w:cs="Arial"/>
          <w:sz w:val="22"/>
        </w:rPr>
        <w:t xml:space="preserve"> Dielu, a to až do vydania </w:t>
      </w:r>
      <w:r w:rsidR="00E50E53" w:rsidRPr="00D34936">
        <w:rPr>
          <w:rFonts w:ascii="Cambria" w:hAnsi="Cambria" w:cs="Arial"/>
          <w:bCs/>
          <w:iCs/>
          <w:sz w:val="22"/>
        </w:rPr>
        <w:t>právoplatného</w:t>
      </w:r>
      <w:r w:rsidR="00E50E53" w:rsidRPr="00D34936">
        <w:rPr>
          <w:rFonts w:ascii="Cambria" w:hAnsi="Cambria" w:cs="Arial"/>
          <w:sz w:val="22"/>
        </w:rPr>
        <w:t xml:space="preserve"> kolaudačného </w:t>
      </w:r>
      <w:r w:rsidR="00457692" w:rsidRPr="00D34936">
        <w:rPr>
          <w:rFonts w:ascii="Cambria" w:hAnsi="Cambria" w:cs="Arial"/>
          <w:sz w:val="22"/>
        </w:rPr>
        <w:t xml:space="preserve">resp. iného </w:t>
      </w:r>
      <w:r w:rsidR="005C214F" w:rsidRPr="00D34936">
        <w:rPr>
          <w:rFonts w:ascii="Cambria" w:hAnsi="Cambria" w:cs="Arial"/>
          <w:sz w:val="22"/>
        </w:rPr>
        <w:t xml:space="preserve">konečného </w:t>
      </w:r>
      <w:r w:rsidR="00E50E53" w:rsidRPr="00D34936">
        <w:rPr>
          <w:rFonts w:ascii="Cambria" w:hAnsi="Cambria" w:cs="Arial"/>
          <w:sz w:val="22"/>
        </w:rPr>
        <w:t>rozhodnutia na užívanie Diela</w:t>
      </w:r>
      <w:r w:rsidR="005C214F" w:rsidRPr="00D34936">
        <w:rPr>
          <w:rFonts w:ascii="Cambria" w:hAnsi="Cambria" w:cs="Arial"/>
          <w:sz w:val="22"/>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D34936">
        <w:rPr>
          <w:rFonts w:ascii="Cambria" w:hAnsi="Cambria" w:cs="Arial"/>
          <w:sz w:val="22"/>
        </w:rPr>
        <w:t>.</w:t>
      </w:r>
    </w:p>
    <w:p w14:paraId="317923FC" w14:textId="1D134DB2" w:rsidR="00857998" w:rsidRDefault="00857998" w:rsidP="00D47FC9">
      <w:pPr>
        <w:numPr>
          <w:ilvl w:val="0"/>
          <w:numId w:val="15"/>
        </w:numPr>
        <w:spacing w:before="0" w:after="120" w:line="240" w:lineRule="auto"/>
        <w:jc w:val="both"/>
        <w:rPr>
          <w:rFonts w:ascii="Cambria" w:hAnsi="Cambria" w:cs="Arial"/>
          <w:b/>
          <w:sz w:val="22"/>
        </w:rPr>
      </w:pPr>
      <w:r>
        <w:rPr>
          <w:rFonts w:ascii="Cambria" w:hAnsi="Cambria" w:cs="Arial"/>
          <w:b/>
          <w:sz w:val="22"/>
        </w:rPr>
        <w:t>PREVÁDZKA A ÚDRŽBA VEREJNÉHO OSVETLENIA</w:t>
      </w:r>
    </w:p>
    <w:p w14:paraId="3F5C0721" w14:textId="24866D4C" w:rsidR="001B30C5" w:rsidRPr="00D34936" w:rsidRDefault="001B30C5" w:rsidP="001B30C5">
      <w:pPr>
        <w:numPr>
          <w:ilvl w:val="1"/>
          <w:numId w:val="15"/>
        </w:numPr>
        <w:spacing w:before="0" w:after="120" w:line="240" w:lineRule="auto"/>
        <w:jc w:val="both"/>
        <w:rPr>
          <w:rFonts w:ascii="Cambria" w:hAnsi="Cambria" w:cs="Arial"/>
          <w:b/>
          <w:bCs/>
          <w:iCs/>
          <w:sz w:val="22"/>
        </w:rPr>
      </w:pPr>
      <w:bookmarkStart w:id="38" w:name="_Ref106030713"/>
      <w:r>
        <w:rPr>
          <w:rFonts w:ascii="Cambria" w:hAnsi="Cambria" w:cs="Arial"/>
          <w:b/>
          <w:sz w:val="22"/>
        </w:rPr>
        <w:t>Odovzdanie Sústavy verejného osvetlenia</w:t>
      </w:r>
      <w:bookmarkEnd w:id="38"/>
    </w:p>
    <w:p w14:paraId="5EC7F445" w14:textId="030BF18C" w:rsidR="00D211C8" w:rsidRDefault="00D211C8" w:rsidP="00857998">
      <w:pPr>
        <w:numPr>
          <w:ilvl w:val="2"/>
          <w:numId w:val="15"/>
        </w:numPr>
        <w:spacing w:before="0" w:after="120" w:line="240" w:lineRule="auto"/>
        <w:jc w:val="both"/>
        <w:rPr>
          <w:rFonts w:ascii="Cambria" w:hAnsi="Cambria" w:cs="Arial"/>
          <w:sz w:val="22"/>
        </w:rPr>
      </w:pPr>
      <w:bookmarkStart w:id="39" w:name="_Ref106022463"/>
      <w:r w:rsidRPr="00D211C8">
        <w:rPr>
          <w:rFonts w:ascii="Cambria" w:hAnsi="Cambria" w:cs="Arial"/>
          <w:sz w:val="22"/>
        </w:rPr>
        <w:t xml:space="preserve">Ak sa Zmluvné strany nedohodnú inak, Zmluvné strany sa zaväzujú najneskôr do </w:t>
      </w:r>
      <w:r w:rsidR="007D0E91" w:rsidRPr="007D0E91">
        <w:rPr>
          <w:rFonts w:ascii="Cambria" w:hAnsi="Cambria" w:cs="Arial"/>
          <w:b/>
          <w:bCs/>
          <w:sz w:val="22"/>
        </w:rPr>
        <w:t xml:space="preserve">tridsať (30) </w:t>
      </w:r>
      <w:r w:rsidR="009506B8" w:rsidRPr="007D0E91">
        <w:rPr>
          <w:rFonts w:ascii="Cambria" w:hAnsi="Cambria" w:cs="Arial"/>
          <w:b/>
          <w:bCs/>
          <w:sz w:val="22"/>
        </w:rPr>
        <w:t>dní</w:t>
      </w:r>
      <w:r w:rsidR="009506B8">
        <w:rPr>
          <w:rFonts w:ascii="Cambria" w:hAnsi="Cambria" w:cs="Arial"/>
          <w:sz w:val="22"/>
        </w:rPr>
        <w:t xml:space="preserve"> odo dňa nadobudnutia účinnosti tejto </w:t>
      </w:r>
      <w:r w:rsidR="009A3E56">
        <w:rPr>
          <w:rFonts w:ascii="Cambria" w:hAnsi="Cambria" w:cs="Arial"/>
          <w:sz w:val="22"/>
        </w:rPr>
        <w:t>Zmluvy</w:t>
      </w:r>
      <w:r w:rsidRPr="00D211C8">
        <w:rPr>
          <w:rFonts w:ascii="Cambria" w:hAnsi="Cambria" w:cs="Arial"/>
          <w:sz w:val="22"/>
        </w:rPr>
        <w:t xml:space="preserve"> splniť nasledovné podmienky</w:t>
      </w:r>
      <w:bookmarkEnd w:id="39"/>
    </w:p>
    <w:p w14:paraId="4C57A3B9" w14:textId="679928CE" w:rsidR="009506B8" w:rsidRDefault="00A74AED" w:rsidP="009506B8">
      <w:pPr>
        <w:numPr>
          <w:ilvl w:val="3"/>
          <w:numId w:val="15"/>
        </w:numPr>
        <w:spacing w:before="0" w:after="120" w:line="240" w:lineRule="auto"/>
        <w:jc w:val="both"/>
        <w:rPr>
          <w:rFonts w:ascii="Cambria" w:hAnsi="Cambria" w:cs="Arial"/>
          <w:sz w:val="22"/>
        </w:rPr>
      </w:pPr>
      <w:r>
        <w:rPr>
          <w:rFonts w:ascii="Cambria" w:hAnsi="Cambria" w:cs="Arial"/>
          <w:sz w:val="22"/>
        </w:rPr>
        <w:t xml:space="preserve">ak to bude zhotoviteľ požadovať, </w:t>
      </w:r>
      <w:r w:rsidR="009506B8" w:rsidRPr="009506B8">
        <w:rPr>
          <w:rFonts w:ascii="Cambria" w:hAnsi="Cambria" w:cs="Arial"/>
          <w:sz w:val="22"/>
        </w:rPr>
        <w:t xml:space="preserve">Objednávateľ je povinný oboznámiť (resp. zabezpečiť oboznámenie prostredníctvom tretej osoby) </w:t>
      </w:r>
      <w:r w:rsidR="009506B8">
        <w:rPr>
          <w:rFonts w:ascii="Cambria" w:hAnsi="Cambria" w:cs="Arial"/>
          <w:sz w:val="22"/>
        </w:rPr>
        <w:t>Zhotoviteľa</w:t>
      </w:r>
      <w:r w:rsidR="009506B8" w:rsidRPr="009506B8">
        <w:rPr>
          <w:rFonts w:ascii="Cambria" w:hAnsi="Cambria" w:cs="Arial"/>
          <w:sz w:val="22"/>
        </w:rPr>
        <w:t xml:space="preserve"> ohľadom technického a administratívneho zabezpečenia prevádzky </w:t>
      </w:r>
      <w:r>
        <w:rPr>
          <w:rFonts w:ascii="Cambria" w:hAnsi="Cambria" w:cs="Arial"/>
          <w:sz w:val="22"/>
        </w:rPr>
        <w:t>Sústavy verejného osvetlenia pre účely poskytovania Služieb;</w:t>
      </w:r>
    </w:p>
    <w:p w14:paraId="229FF112" w14:textId="15193E30" w:rsidR="00A74AED" w:rsidRPr="009A3E56" w:rsidRDefault="00A74AED" w:rsidP="00166400">
      <w:pPr>
        <w:numPr>
          <w:ilvl w:val="3"/>
          <w:numId w:val="15"/>
        </w:numPr>
        <w:spacing w:before="0" w:after="120" w:line="240" w:lineRule="auto"/>
        <w:jc w:val="both"/>
        <w:rPr>
          <w:rFonts w:ascii="Cambria" w:hAnsi="Cambria" w:cs="Arial"/>
          <w:color w:val="000000"/>
          <w:sz w:val="22"/>
        </w:rPr>
      </w:pPr>
      <w:r>
        <w:rPr>
          <w:rFonts w:ascii="Cambria" w:hAnsi="Cambria" w:cs="Arial"/>
          <w:color w:val="000000"/>
          <w:sz w:val="22"/>
        </w:rPr>
        <w:t xml:space="preserve">Objednávateľ je povinný Zhotoviteľovi odovzdať prevádzkové poriadky, manuály užívania, návody na obsluhu, posledné správy z odborných prehliadok a skúšok, príp. ďalších meraní a dokumenty obdobného charakteru nevyhnutné pre prevádzkovanie Sústavy verejného osvetlenia a poskytovanie Služieb; </w:t>
      </w:r>
      <w:r w:rsidR="009E6A03">
        <w:rPr>
          <w:rFonts w:ascii="Cambria" w:hAnsi="Cambria" w:cs="Arial"/>
          <w:color w:val="000000"/>
          <w:sz w:val="22"/>
        </w:rPr>
        <w:t>a</w:t>
      </w:r>
    </w:p>
    <w:p w14:paraId="79BF447E" w14:textId="7056A860" w:rsidR="00A74AED" w:rsidRPr="00166400" w:rsidRDefault="009A3E56" w:rsidP="00166400">
      <w:pPr>
        <w:numPr>
          <w:ilvl w:val="3"/>
          <w:numId w:val="15"/>
        </w:numPr>
        <w:spacing w:before="0" w:after="120" w:line="240" w:lineRule="auto"/>
        <w:jc w:val="both"/>
        <w:rPr>
          <w:rFonts w:ascii="Cambria" w:hAnsi="Cambria" w:cs="Arial"/>
          <w:color w:val="000000"/>
          <w:sz w:val="22"/>
        </w:rPr>
      </w:pPr>
      <w:r w:rsidRPr="00166400">
        <w:rPr>
          <w:rFonts w:ascii="Cambria" w:hAnsi="Cambria" w:cs="Arial"/>
          <w:color w:val="000000"/>
          <w:sz w:val="22"/>
        </w:rPr>
        <w:t xml:space="preserve">Objednávateľ je povinný </w:t>
      </w:r>
      <w:r>
        <w:rPr>
          <w:rFonts w:ascii="Cambria" w:hAnsi="Cambria" w:cs="Arial"/>
          <w:color w:val="000000"/>
          <w:sz w:val="22"/>
        </w:rPr>
        <w:t>Zhotoviteľovi</w:t>
      </w:r>
      <w:r w:rsidRPr="00166400">
        <w:rPr>
          <w:rFonts w:ascii="Cambria" w:hAnsi="Cambria" w:cs="Arial"/>
          <w:color w:val="000000"/>
          <w:sz w:val="22"/>
        </w:rPr>
        <w:t xml:space="preserve"> odovzdať a </w:t>
      </w:r>
      <w:r>
        <w:rPr>
          <w:rFonts w:ascii="Cambria" w:hAnsi="Cambria" w:cs="Arial"/>
          <w:color w:val="000000"/>
          <w:sz w:val="22"/>
        </w:rPr>
        <w:t>Zhotoviteľ</w:t>
      </w:r>
      <w:r w:rsidRPr="00166400">
        <w:rPr>
          <w:rFonts w:ascii="Cambria" w:hAnsi="Cambria" w:cs="Arial"/>
          <w:color w:val="000000"/>
          <w:sz w:val="22"/>
        </w:rPr>
        <w:t xml:space="preserve"> je povinný prevziať do prevádzky a starostlivosti </w:t>
      </w:r>
      <w:r w:rsidRPr="009A3E56">
        <w:rPr>
          <w:rFonts w:ascii="Cambria" w:hAnsi="Cambria" w:cs="Arial"/>
          <w:color w:val="000000"/>
          <w:sz w:val="22"/>
        </w:rPr>
        <w:t>Sústav</w:t>
      </w:r>
      <w:r>
        <w:rPr>
          <w:rFonts w:ascii="Cambria" w:hAnsi="Cambria" w:cs="Arial"/>
          <w:color w:val="000000"/>
          <w:sz w:val="22"/>
        </w:rPr>
        <w:t>u</w:t>
      </w:r>
      <w:r w:rsidRPr="009A3E56">
        <w:rPr>
          <w:rFonts w:ascii="Cambria" w:hAnsi="Cambria" w:cs="Arial"/>
          <w:color w:val="000000"/>
          <w:sz w:val="22"/>
        </w:rPr>
        <w:t xml:space="preserve"> verejného osvetlenia</w:t>
      </w:r>
      <w:r w:rsidR="009E6A03">
        <w:rPr>
          <w:rFonts w:ascii="Cambria" w:hAnsi="Cambria" w:cs="Arial"/>
          <w:color w:val="000000"/>
          <w:sz w:val="22"/>
        </w:rPr>
        <w:t>.</w:t>
      </w:r>
    </w:p>
    <w:p w14:paraId="763D5764" w14:textId="7A2A95FC" w:rsidR="00AD0408"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 splnení všetkých povinností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_Ref106022463 \r \h </w:instrText>
      </w:r>
      <w:r>
        <w:rPr>
          <w:rFonts w:ascii="Cambria" w:hAnsi="Cambria" w:cs="Arial"/>
          <w:sz w:val="22"/>
        </w:rPr>
      </w:r>
      <w:r>
        <w:rPr>
          <w:rFonts w:ascii="Cambria" w:hAnsi="Cambria" w:cs="Arial"/>
          <w:sz w:val="22"/>
        </w:rPr>
        <w:fldChar w:fldCharType="separate"/>
      </w:r>
      <w:r w:rsidR="00180B8B">
        <w:rPr>
          <w:rFonts w:ascii="Cambria" w:hAnsi="Cambria" w:cs="Arial"/>
          <w:sz w:val="22"/>
        </w:rPr>
        <w:t>4.1.1</w:t>
      </w:r>
      <w:r>
        <w:rPr>
          <w:rFonts w:ascii="Cambria" w:hAnsi="Cambria" w:cs="Arial"/>
          <w:sz w:val="22"/>
        </w:rPr>
        <w:fldChar w:fldCharType="end"/>
      </w:r>
      <w:r w:rsidRPr="009E6A03">
        <w:rPr>
          <w:rFonts w:ascii="Cambria" w:hAnsi="Cambria" w:cs="Arial"/>
          <w:sz w:val="22"/>
        </w:rPr>
        <w:t xml:space="preserve"> Zmluvné strany vyhotovia protokol, ktorým osobitne deklarujú riadne splnenie všetkých vyššie uvedených povinností spolu so súpisom odovzdaného majetku, a ktorým potvrdia dátum začatia poskytovania Služieb </w:t>
      </w:r>
      <w:r w:rsidR="00AD0408">
        <w:rPr>
          <w:rFonts w:ascii="Cambria" w:hAnsi="Cambria" w:cs="Arial"/>
          <w:sz w:val="22"/>
        </w:rPr>
        <w:t>prevádzky a údržby Sústavy verejného osvetlenia</w:t>
      </w:r>
      <w:r w:rsidRPr="009E6A03">
        <w:rPr>
          <w:rFonts w:ascii="Cambria" w:hAnsi="Cambria" w:cs="Arial"/>
          <w:sz w:val="22"/>
        </w:rPr>
        <w:t xml:space="preserve"> (ďalej aj ako „</w:t>
      </w:r>
      <w:r w:rsidRPr="00166400">
        <w:rPr>
          <w:rFonts w:ascii="Cambria" w:hAnsi="Cambria" w:cs="Arial"/>
          <w:b/>
          <w:bCs/>
          <w:sz w:val="22"/>
        </w:rPr>
        <w:t xml:space="preserve">Protokol o odovzdaní </w:t>
      </w:r>
      <w:r w:rsidR="00AD0408" w:rsidRPr="00166400">
        <w:rPr>
          <w:rFonts w:ascii="Cambria" w:hAnsi="Cambria" w:cs="Arial"/>
          <w:b/>
          <w:bCs/>
          <w:sz w:val="22"/>
        </w:rPr>
        <w:t>Sústavy verejného osvetlenia</w:t>
      </w:r>
      <w:r w:rsidRPr="009E6A03">
        <w:rPr>
          <w:rFonts w:ascii="Cambria" w:hAnsi="Cambria" w:cs="Arial"/>
          <w:sz w:val="22"/>
        </w:rPr>
        <w:t xml:space="preserve">“). </w:t>
      </w:r>
      <w:r w:rsidR="00AD0408" w:rsidRPr="00AD0408">
        <w:rPr>
          <w:rFonts w:ascii="Cambria" w:hAnsi="Cambria" w:cs="Arial"/>
          <w:sz w:val="22"/>
        </w:rPr>
        <w:t xml:space="preserve">Protokol o odovzdaní Sústavy verejného osvetlenia </w:t>
      </w:r>
      <w:r w:rsidRPr="009E6A03">
        <w:rPr>
          <w:rFonts w:ascii="Cambria" w:hAnsi="Cambria" w:cs="Arial"/>
          <w:sz w:val="22"/>
        </w:rPr>
        <w:t xml:space="preserve">musí byť podpísaný oprávnenými zástupcami oboch Zmluvných strán. </w:t>
      </w:r>
    </w:p>
    <w:p w14:paraId="123FD3BB" w14:textId="19DA1CB1" w:rsidR="0039049D" w:rsidRPr="00D34936" w:rsidRDefault="0039049D" w:rsidP="0039049D">
      <w:pPr>
        <w:numPr>
          <w:ilvl w:val="1"/>
          <w:numId w:val="15"/>
        </w:numPr>
        <w:spacing w:before="0" w:after="120" w:line="240" w:lineRule="auto"/>
        <w:jc w:val="both"/>
        <w:rPr>
          <w:rFonts w:ascii="Cambria" w:hAnsi="Cambria" w:cs="Arial"/>
          <w:b/>
          <w:bCs/>
          <w:iCs/>
          <w:sz w:val="22"/>
        </w:rPr>
      </w:pPr>
      <w:r>
        <w:rPr>
          <w:rFonts w:ascii="Cambria" w:hAnsi="Cambria" w:cs="Arial"/>
          <w:b/>
          <w:sz w:val="22"/>
        </w:rPr>
        <w:t>Doba poskytovania Služieb prevádzky a údržby Sústavy verejného osvetlenia</w:t>
      </w:r>
    </w:p>
    <w:p w14:paraId="08E0E5F2" w14:textId="369D7752" w:rsidR="009E6A03"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Odo dňa podpisu Protokolu </w:t>
      </w:r>
      <w:r w:rsidR="00AD0408" w:rsidRPr="00AD0408">
        <w:rPr>
          <w:rFonts w:ascii="Cambria" w:hAnsi="Cambria" w:cs="Arial"/>
          <w:sz w:val="22"/>
        </w:rPr>
        <w:t>o odovzdaní Sústavy verejného osvetlenia</w:t>
      </w:r>
      <w:r w:rsidRPr="009E6A03">
        <w:rPr>
          <w:rFonts w:ascii="Cambria" w:hAnsi="Cambria" w:cs="Arial"/>
          <w:sz w:val="22"/>
        </w:rPr>
        <w:t xml:space="preserve"> oboma Zmluvnými stranami je </w:t>
      </w:r>
      <w:r w:rsidR="00AD0408">
        <w:rPr>
          <w:rFonts w:ascii="Cambria" w:hAnsi="Cambria" w:cs="Arial"/>
          <w:sz w:val="22"/>
        </w:rPr>
        <w:t>Zhotoviteľ</w:t>
      </w:r>
      <w:r w:rsidRPr="009E6A03">
        <w:rPr>
          <w:rFonts w:ascii="Cambria" w:hAnsi="Cambria" w:cs="Arial"/>
          <w:sz w:val="22"/>
        </w:rPr>
        <w:t xml:space="preserve"> povinný poskytovať vo vzťahu k</w:t>
      </w:r>
      <w:r w:rsidR="00AD0408">
        <w:rPr>
          <w:rFonts w:ascii="Cambria" w:hAnsi="Cambria" w:cs="Arial"/>
          <w:sz w:val="22"/>
        </w:rPr>
        <w:t xml:space="preserve"> Sústave </w:t>
      </w:r>
      <w:r w:rsidR="00AD0408" w:rsidRPr="00AD0408">
        <w:rPr>
          <w:rFonts w:ascii="Cambria" w:hAnsi="Cambria" w:cs="Arial"/>
          <w:sz w:val="22"/>
        </w:rPr>
        <w:t>verejného osvetlenia</w:t>
      </w:r>
      <w:r w:rsidRPr="009E6A03">
        <w:rPr>
          <w:rFonts w:ascii="Cambria" w:hAnsi="Cambria" w:cs="Arial"/>
          <w:sz w:val="22"/>
        </w:rPr>
        <w:t xml:space="preserve"> Služby v súlade s touto Zmluvou</w:t>
      </w:r>
      <w:r w:rsidR="000D304E">
        <w:rPr>
          <w:rFonts w:ascii="Cambria" w:hAnsi="Cambria" w:cs="Arial"/>
          <w:sz w:val="22"/>
        </w:rPr>
        <w:t xml:space="preserve">. </w:t>
      </w:r>
    </w:p>
    <w:p w14:paraId="02E6084C" w14:textId="1B66079C" w:rsidR="0039049D" w:rsidRDefault="0039049D" w:rsidP="00857998">
      <w:pPr>
        <w:numPr>
          <w:ilvl w:val="2"/>
          <w:numId w:val="15"/>
        </w:numPr>
        <w:spacing w:before="0" w:after="120" w:line="240" w:lineRule="auto"/>
        <w:jc w:val="both"/>
        <w:rPr>
          <w:rFonts w:ascii="Cambria" w:hAnsi="Cambria" w:cs="Arial"/>
          <w:sz w:val="22"/>
        </w:rPr>
      </w:pPr>
      <w:r>
        <w:rPr>
          <w:rFonts w:ascii="Cambria" w:hAnsi="Cambria" w:cs="Arial"/>
          <w:sz w:val="22"/>
        </w:rPr>
        <w:t xml:space="preserve">Služby </w:t>
      </w:r>
      <w:r w:rsidR="00E738D7" w:rsidRPr="00E738D7">
        <w:rPr>
          <w:rFonts w:ascii="Cambria" w:hAnsi="Cambria" w:cs="Arial"/>
          <w:sz w:val="22"/>
        </w:rPr>
        <w:t>prevádzky a údržby Sústavy verejného osvetlenia</w:t>
      </w:r>
      <w:r w:rsidR="00E738D7">
        <w:rPr>
          <w:rFonts w:ascii="Cambria" w:hAnsi="Cambria" w:cs="Arial"/>
          <w:sz w:val="22"/>
        </w:rPr>
        <w:t xml:space="preserve"> je Zhotoviteľ povinný </w:t>
      </w:r>
      <w:r w:rsidR="002A2BE6">
        <w:rPr>
          <w:rFonts w:ascii="Cambria" w:hAnsi="Cambria" w:cs="Arial"/>
          <w:sz w:val="22"/>
        </w:rPr>
        <w:t>vykonávať nepretržite až do uplynutia posledného dňa Obdobia poskytovania Služieb</w:t>
      </w:r>
      <w:r w:rsidR="000D304E">
        <w:rPr>
          <w:rFonts w:ascii="Cambria" w:hAnsi="Cambria" w:cs="Arial"/>
          <w:sz w:val="22"/>
        </w:rPr>
        <w:t>.</w:t>
      </w:r>
    </w:p>
    <w:p w14:paraId="3E6DA2E4" w14:textId="640DD3D8" w:rsidR="00297D6A" w:rsidRPr="00D34936" w:rsidRDefault="00297D6A" w:rsidP="00297D6A">
      <w:pPr>
        <w:numPr>
          <w:ilvl w:val="1"/>
          <w:numId w:val="15"/>
        </w:numPr>
        <w:spacing w:before="0" w:after="120" w:line="240" w:lineRule="auto"/>
        <w:jc w:val="both"/>
        <w:rPr>
          <w:rFonts w:ascii="Cambria" w:hAnsi="Cambria" w:cs="Arial"/>
          <w:b/>
          <w:bCs/>
          <w:iCs/>
          <w:sz w:val="22"/>
        </w:rPr>
      </w:pPr>
      <w:r>
        <w:rPr>
          <w:rFonts w:ascii="Cambria" w:hAnsi="Cambria" w:cs="Arial"/>
          <w:b/>
          <w:sz w:val="22"/>
        </w:rPr>
        <w:t>Podmienky poskytovania Služieb prevádzky a údržby Sústavy verejného osvetlenia</w:t>
      </w:r>
    </w:p>
    <w:p w14:paraId="343EA84A" w14:textId="5D51BE36" w:rsidR="000D304E" w:rsidRDefault="000D304E" w:rsidP="00166400">
      <w:pPr>
        <w:numPr>
          <w:ilvl w:val="2"/>
          <w:numId w:val="15"/>
        </w:numPr>
        <w:spacing w:before="0" w:after="120" w:line="240" w:lineRule="auto"/>
        <w:jc w:val="both"/>
        <w:rPr>
          <w:rFonts w:ascii="Cambria" w:hAnsi="Cambria" w:cs="Arial"/>
          <w:sz w:val="22"/>
        </w:rPr>
      </w:pPr>
      <w:r>
        <w:rPr>
          <w:rFonts w:ascii="Cambria" w:hAnsi="Cambria" w:cs="Arial"/>
          <w:sz w:val="22"/>
        </w:rPr>
        <w:t>Podrobné podmienky poskytovania Služieb prevádzky a údržby Sústavy verejného osvetlenia sú uvedené v Prílohe č. 4 tejto Zmluvy.</w:t>
      </w:r>
    </w:p>
    <w:p w14:paraId="11854727" w14:textId="2362A3A2" w:rsidR="00166400" w:rsidRDefault="00845B12" w:rsidP="00845B12">
      <w:pPr>
        <w:numPr>
          <w:ilvl w:val="2"/>
          <w:numId w:val="15"/>
        </w:numPr>
        <w:spacing w:before="0" w:after="120" w:line="240" w:lineRule="auto"/>
        <w:jc w:val="both"/>
        <w:rPr>
          <w:rFonts w:ascii="Cambria" w:hAnsi="Cambria" w:cs="Arial"/>
          <w:sz w:val="22"/>
        </w:rPr>
      </w:pPr>
      <w:bookmarkStart w:id="40" w:name="_Ref111107682"/>
      <w:r w:rsidRPr="00845B12">
        <w:rPr>
          <w:rFonts w:ascii="Cambria" w:hAnsi="Cambria" w:cs="Arial"/>
          <w:sz w:val="22"/>
        </w:rPr>
        <w:t xml:space="preserve">Pre prípad ukončenia poskytovania Služby je </w:t>
      </w:r>
      <w:r>
        <w:rPr>
          <w:rFonts w:ascii="Cambria" w:hAnsi="Cambria" w:cs="Arial"/>
          <w:sz w:val="22"/>
        </w:rPr>
        <w:t>Zhotoviteľ</w:t>
      </w:r>
      <w:r w:rsidRPr="00845B12">
        <w:rPr>
          <w:rFonts w:ascii="Cambria" w:hAnsi="Cambria" w:cs="Arial"/>
          <w:sz w:val="22"/>
        </w:rPr>
        <w:t xml:space="preserve"> </w:t>
      </w:r>
      <w:r w:rsidR="007B6021" w:rsidRPr="00845B12">
        <w:rPr>
          <w:rFonts w:ascii="Cambria" w:hAnsi="Cambria" w:cs="Arial"/>
          <w:sz w:val="22"/>
        </w:rPr>
        <w:t>povinný</w:t>
      </w:r>
      <w:bookmarkEnd w:id="40"/>
    </w:p>
    <w:p w14:paraId="638B7FCF" w14:textId="01156145" w:rsidR="00166400" w:rsidRDefault="00845B12" w:rsidP="00166400">
      <w:pPr>
        <w:numPr>
          <w:ilvl w:val="3"/>
          <w:numId w:val="15"/>
        </w:numPr>
        <w:spacing w:before="0" w:after="120" w:line="240" w:lineRule="auto"/>
        <w:jc w:val="both"/>
        <w:rPr>
          <w:rFonts w:ascii="Cambria" w:hAnsi="Cambria" w:cs="Arial"/>
          <w:sz w:val="22"/>
        </w:rPr>
      </w:pPr>
      <w:bookmarkStart w:id="41" w:name="_Ref111107683"/>
      <w:r w:rsidRPr="00845B12">
        <w:rPr>
          <w:rFonts w:ascii="Cambria" w:hAnsi="Cambria" w:cs="Arial"/>
          <w:sz w:val="22"/>
        </w:rPr>
        <w:t xml:space="preserve">Objednávateľovi poskytnúť akúkoľvek súčinnosť potrebnú pre zachovanie riadnej prevádzky </w:t>
      </w:r>
      <w:r>
        <w:rPr>
          <w:rFonts w:ascii="Cambria" w:hAnsi="Cambria" w:cs="Arial"/>
          <w:sz w:val="22"/>
        </w:rPr>
        <w:t>Sústavy verejného osvetlenia</w:t>
      </w:r>
      <w:r w:rsidRPr="00845B12">
        <w:rPr>
          <w:rFonts w:ascii="Cambria" w:hAnsi="Cambria" w:cs="Arial"/>
          <w:sz w:val="22"/>
        </w:rPr>
        <w:t xml:space="preserve"> a pre plynulý prechod prevádzky </w:t>
      </w:r>
      <w:r>
        <w:rPr>
          <w:rFonts w:ascii="Cambria" w:hAnsi="Cambria" w:cs="Arial"/>
          <w:sz w:val="22"/>
        </w:rPr>
        <w:t>Sústavy verejného osvetlenia</w:t>
      </w:r>
      <w:r w:rsidRPr="00845B12">
        <w:rPr>
          <w:rFonts w:ascii="Cambria" w:hAnsi="Cambria" w:cs="Arial"/>
          <w:sz w:val="22"/>
        </w:rPr>
        <w:t xml:space="preserve"> na Objednávateľa alebo tretiu osobu</w:t>
      </w:r>
      <w:r w:rsidR="00166400">
        <w:rPr>
          <w:rFonts w:ascii="Cambria" w:hAnsi="Cambria" w:cs="Arial"/>
          <w:sz w:val="22"/>
        </w:rPr>
        <w:t>;</w:t>
      </w:r>
      <w:bookmarkEnd w:id="41"/>
    </w:p>
    <w:p w14:paraId="5422F276" w14:textId="6311C6ED" w:rsidR="007B6021" w:rsidRDefault="007B6021" w:rsidP="007B6021">
      <w:pPr>
        <w:numPr>
          <w:ilvl w:val="3"/>
          <w:numId w:val="15"/>
        </w:numPr>
        <w:spacing w:before="0" w:after="120" w:line="240" w:lineRule="auto"/>
        <w:jc w:val="both"/>
        <w:rPr>
          <w:rFonts w:ascii="Cambria" w:hAnsi="Cambria" w:cs="Arial"/>
          <w:sz w:val="22"/>
        </w:rPr>
      </w:pPr>
      <w:bookmarkStart w:id="42" w:name="_Ref111107685"/>
      <w:r>
        <w:rPr>
          <w:rFonts w:ascii="Cambria" w:hAnsi="Cambria" w:cs="Arial"/>
          <w:sz w:val="22"/>
        </w:rPr>
        <w:t>Objednávateľovi poskytnúť všetky údaje a dokumentáciu o Sústave verejného osvetlenia, ktorú Zhotoviteľ má a ktorú je možno dôvodne považovať za potrebnú resp. podstatnú  pre prípravu verejného obstarávania na výber nového prevádzkovateľa Sústavy verejného osvetlenia.</w:t>
      </w:r>
      <w:bookmarkEnd w:id="42"/>
    </w:p>
    <w:p w14:paraId="50621D79" w14:textId="20F6DF1F"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dokončiť všetky plánované činnosti do dňa ukončenia poskytovania Služby</w:t>
      </w:r>
      <w:r w:rsidR="00166400">
        <w:rPr>
          <w:rFonts w:ascii="Cambria" w:hAnsi="Cambria" w:cs="Arial"/>
          <w:sz w:val="22"/>
        </w:rPr>
        <w:t>;</w:t>
      </w:r>
    </w:p>
    <w:p w14:paraId="040BF0C5" w14:textId="46724F84"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 xml:space="preserve">urobiť akékoľvek a všetky úkony smerujúce k zabráneniu vzniku škody na </w:t>
      </w:r>
      <w:r>
        <w:rPr>
          <w:rFonts w:ascii="Cambria" w:hAnsi="Cambria" w:cs="Arial"/>
          <w:sz w:val="22"/>
        </w:rPr>
        <w:t>Sústave verejného osvetlenia</w:t>
      </w:r>
      <w:r w:rsidRPr="00845B12">
        <w:rPr>
          <w:rFonts w:ascii="Cambria" w:hAnsi="Cambria" w:cs="Arial"/>
          <w:sz w:val="22"/>
        </w:rPr>
        <w:t xml:space="preserve">, ako aj všetky úkony, ktoré je možné od </w:t>
      </w:r>
      <w:r>
        <w:rPr>
          <w:rFonts w:ascii="Cambria" w:hAnsi="Cambria" w:cs="Arial"/>
          <w:sz w:val="22"/>
        </w:rPr>
        <w:t>Zhotoviteľa</w:t>
      </w:r>
      <w:r w:rsidRPr="00845B12">
        <w:rPr>
          <w:rFonts w:ascii="Cambria" w:hAnsi="Cambria" w:cs="Arial"/>
          <w:sz w:val="22"/>
        </w:rPr>
        <w:t xml:space="preserve"> primerane </w:t>
      </w:r>
      <w:r w:rsidRPr="00845B12">
        <w:rPr>
          <w:rFonts w:ascii="Cambria" w:hAnsi="Cambria" w:cs="Arial"/>
          <w:sz w:val="22"/>
        </w:rPr>
        <w:lastRenderedPageBreak/>
        <w:t>požadovať, smerujúce k zabráneniu vzniku škody na strane Objednávateľa v súvislosti s ukončením poskytovania Služby</w:t>
      </w:r>
      <w:r w:rsidR="007B6021">
        <w:rPr>
          <w:rFonts w:ascii="Cambria" w:hAnsi="Cambria" w:cs="Arial"/>
          <w:sz w:val="22"/>
        </w:rPr>
        <w:t>.</w:t>
      </w:r>
    </w:p>
    <w:p w14:paraId="5A22FB8A" w14:textId="3463AF46" w:rsidR="00F73676" w:rsidRDefault="00F73676">
      <w:pPr>
        <w:numPr>
          <w:ilvl w:val="2"/>
          <w:numId w:val="15"/>
        </w:numPr>
        <w:spacing w:before="0" w:after="120" w:line="240" w:lineRule="auto"/>
        <w:jc w:val="both"/>
        <w:rPr>
          <w:rFonts w:ascii="Cambria" w:hAnsi="Cambria" w:cs="Arial"/>
          <w:sz w:val="22"/>
        </w:rPr>
      </w:pPr>
      <w:r w:rsidRPr="00F73676">
        <w:rPr>
          <w:rFonts w:ascii="Cambria" w:hAnsi="Cambria" w:cs="Arial"/>
          <w:sz w:val="22"/>
        </w:rPr>
        <w:t>V rámci poskytnutia súčinnosti pri</w:t>
      </w:r>
      <w:r>
        <w:rPr>
          <w:rFonts w:ascii="Cambria" w:hAnsi="Cambria" w:cs="Arial"/>
          <w:sz w:val="22"/>
        </w:rPr>
        <w:t xml:space="preserve"> spätnom</w:t>
      </w:r>
      <w:r w:rsidRPr="00F73676">
        <w:rPr>
          <w:rFonts w:ascii="Cambria" w:hAnsi="Cambria" w:cs="Arial"/>
          <w:sz w:val="22"/>
        </w:rPr>
        <w:t xml:space="preserve"> odovzdávaní </w:t>
      </w:r>
      <w:r>
        <w:rPr>
          <w:rFonts w:ascii="Cambria" w:hAnsi="Cambria" w:cs="Arial"/>
          <w:sz w:val="22"/>
        </w:rPr>
        <w:t>Sústavy verejného osvetlenia</w:t>
      </w:r>
      <w:r w:rsidRPr="00F73676">
        <w:rPr>
          <w:rFonts w:ascii="Cambria" w:hAnsi="Cambria" w:cs="Arial"/>
          <w:sz w:val="22"/>
        </w:rPr>
        <w:t xml:space="preserve"> a prevode poskytovania Služby je </w:t>
      </w:r>
      <w:r>
        <w:rPr>
          <w:rFonts w:ascii="Cambria" w:hAnsi="Cambria" w:cs="Arial"/>
          <w:sz w:val="22"/>
        </w:rPr>
        <w:t>Zhotoviteľ</w:t>
      </w:r>
      <w:r w:rsidRPr="00845B12">
        <w:rPr>
          <w:rFonts w:ascii="Cambria" w:hAnsi="Cambria" w:cs="Arial"/>
          <w:sz w:val="22"/>
        </w:rPr>
        <w:t xml:space="preserve"> </w:t>
      </w:r>
      <w:r w:rsidRPr="00F73676">
        <w:rPr>
          <w:rFonts w:ascii="Cambria" w:hAnsi="Cambria" w:cs="Arial"/>
          <w:sz w:val="22"/>
        </w:rPr>
        <w:t xml:space="preserve">povinný ohľadom riadnej obsluhy a prevádzky </w:t>
      </w:r>
      <w:r>
        <w:rPr>
          <w:rFonts w:ascii="Cambria" w:hAnsi="Cambria" w:cs="Arial"/>
          <w:sz w:val="22"/>
        </w:rPr>
        <w:t>Sústavy verejného osvetlenia</w:t>
      </w:r>
      <w:r w:rsidRPr="00F73676">
        <w:rPr>
          <w:rFonts w:ascii="Cambria" w:hAnsi="Cambria" w:cs="Arial"/>
          <w:sz w:val="22"/>
        </w:rPr>
        <w:t xml:space="preserve"> o kompletnom spôsobe technického a administratívneho zabezpečenia prevádzky </w:t>
      </w:r>
      <w:r>
        <w:rPr>
          <w:rFonts w:ascii="Cambria" w:hAnsi="Cambria" w:cs="Arial"/>
          <w:sz w:val="22"/>
        </w:rPr>
        <w:t>Sústavy verejného osvetlenia</w:t>
      </w:r>
      <w:r w:rsidRPr="00F73676">
        <w:rPr>
          <w:rFonts w:ascii="Cambria" w:hAnsi="Cambria" w:cs="Arial"/>
          <w:sz w:val="22"/>
        </w:rPr>
        <w:t xml:space="preserve"> zaškoliť personál Objednávateľa (prípadne tretiu stranu určenú Objednávateľom). </w:t>
      </w:r>
    </w:p>
    <w:p w14:paraId="4A5B3ECC" w14:textId="19A030B4"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SPOLOČNÉ USTANOVENIA</w:t>
      </w:r>
    </w:p>
    <w:p w14:paraId="2984E25D" w14:textId="57CE319C" w:rsidR="00A52409" w:rsidRPr="00D34936" w:rsidRDefault="00A52409" w:rsidP="00D47FC9">
      <w:pPr>
        <w:numPr>
          <w:ilvl w:val="1"/>
          <w:numId w:val="15"/>
        </w:numPr>
        <w:spacing w:before="0" w:after="120" w:line="240" w:lineRule="auto"/>
        <w:jc w:val="both"/>
        <w:rPr>
          <w:rFonts w:ascii="Cambria" w:hAnsi="Cambria" w:cs="Arial"/>
          <w:b/>
          <w:sz w:val="22"/>
        </w:rPr>
      </w:pPr>
      <w:bookmarkStart w:id="43" w:name="_Ref490747307"/>
      <w:r w:rsidRPr="00D34936">
        <w:rPr>
          <w:rFonts w:ascii="Cambria" w:hAnsi="Cambria" w:cs="Arial"/>
          <w:b/>
          <w:bCs/>
          <w:sz w:val="22"/>
        </w:rPr>
        <w:t>Zmluvná</w:t>
      </w:r>
      <w:r w:rsidRPr="00D34936">
        <w:rPr>
          <w:rFonts w:ascii="Cambria" w:hAnsi="Cambria" w:cs="Arial"/>
          <w:b/>
          <w:sz w:val="22"/>
        </w:rPr>
        <w:t xml:space="preserve"> cena a platobné podmienky</w:t>
      </w:r>
      <w:bookmarkEnd w:id="43"/>
    </w:p>
    <w:p w14:paraId="69ECE3D9" w14:textId="2902B9E7" w:rsidR="00A52409" w:rsidRPr="00D34936" w:rsidRDefault="00A52409" w:rsidP="00D47FC9">
      <w:pPr>
        <w:numPr>
          <w:ilvl w:val="2"/>
          <w:numId w:val="15"/>
        </w:numPr>
        <w:spacing w:before="0" w:after="120" w:line="240" w:lineRule="auto"/>
        <w:jc w:val="both"/>
        <w:rPr>
          <w:rFonts w:ascii="Cambria" w:hAnsi="Cambria" w:cs="Arial"/>
          <w:sz w:val="22"/>
        </w:rPr>
      </w:pPr>
      <w:bookmarkStart w:id="44" w:name="_Ref48913970"/>
      <w:r w:rsidRPr="00D34936">
        <w:rPr>
          <w:rFonts w:ascii="Cambria" w:hAnsi="Cambria" w:cs="Arial"/>
          <w:sz w:val="22"/>
        </w:rPr>
        <w:t xml:space="preserve">Zmluvná cena za </w:t>
      </w:r>
      <w:r w:rsidR="00F92630" w:rsidRPr="00D34936">
        <w:rPr>
          <w:rFonts w:ascii="Cambria" w:hAnsi="Cambria" w:cs="Arial"/>
          <w:sz w:val="22"/>
        </w:rPr>
        <w:t>všetky plnenia tvoriace predmet tejto</w:t>
      </w:r>
      <w:r w:rsidRPr="00D34936">
        <w:rPr>
          <w:rFonts w:ascii="Cambria" w:hAnsi="Cambria" w:cs="Arial"/>
          <w:sz w:val="22"/>
        </w:rPr>
        <w:t xml:space="preserve"> Zmluvy je stanovená dohodou Zmluvných strán v súlade so zákonom č. 18/1996 Z. z. o cenách v znení neskorších predpisov a vyhlášky MF SR č. 87/1996 Z. z., ktorou sa vykonáva zákon o cenách a je rozčlenená nasledovne:</w:t>
      </w:r>
      <w:bookmarkEnd w:id="44"/>
    </w:p>
    <w:p w14:paraId="0AE29861" w14:textId="338998AF" w:rsidR="009F0706" w:rsidRDefault="00A4460E" w:rsidP="00166400">
      <w:pPr>
        <w:numPr>
          <w:ilvl w:val="3"/>
          <w:numId w:val="15"/>
        </w:numPr>
        <w:spacing w:before="0" w:after="120" w:line="240" w:lineRule="auto"/>
        <w:jc w:val="both"/>
        <w:rPr>
          <w:rFonts w:ascii="Cambria" w:hAnsi="Cambria" w:cs="Arial"/>
          <w:bCs/>
          <w:sz w:val="22"/>
        </w:rPr>
      </w:pPr>
      <w:bookmarkStart w:id="45" w:name="_Ref517279056"/>
      <w:bookmarkStart w:id="46" w:name="_Ref485112106"/>
      <w:r>
        <w:rPr>
          <w:rFonts w:ascii="Cambria" w:hAnsi="Cambria" w:cs="Arial"/>
          <w:sz w:val="22"/>
        </w:rPr>
        <w:t>C</w:t>
      </w:r>
      <w:r w:rsidR="00D50516">
        <w:rPr>
          <w:rFonts w:ascii="Cambria" w:hAnsi="Cambria" w:cs="Arial"/>
          <w:sz w:val="22"/>
        </w:rPr>
        <w:t xml:space="preserve">elková </w:t>
      </w:r>
      <w:bookmarkStart w:id="47" w:name="_Ref106031033"/>
      <w:bookmarkEnd w:id="45"/>
      <w:bookmarkEnd w:id="46"/>
      <w:r w:rsidR="000776CD">
        <w:rPr>
          <w:rFonts w:ascii="Cambria" w:hAnsi="Cambria" w:cs="Arial"/>
          <w:sz w:val="22"/>
        </w:rPr>
        <w:t>č</w:t>
      </w:r>
      <w:r w:rsidR="009F0706">
        <w:rPr>
          <w:rFonts w:ascii="Cambria" w:hAnsi="Cambria" w:cs="Arial"/>
          <w:bCs/>
          <w:sz w:val="22"/>
        </w:rPr>
        <w:t>iastka Zmluvnej ceny za zhotovenie Diela:</w:t>
      </w:r>
      <w:bookmarkEnd w:id="47"/>
    </w:p>
    <w:p w14:paraId="1AA5938F" w14:textId="12524AFB" w:rsidR="009F0706" w:rsidRPr="00D34936" w:rsidRDefault="009F0706" w:rsidP="00166400">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ena bez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1A850D" w14:textId="77777777" w:rsidR="009F0706" w:rsidRPr="00D34936" w:rsidRDefault="009F0706" w:rsidP="00166400">
      <w:pPr>
        <w:spacing w:before="0" w:after="120" w:line="240" w:lineRule="auto"/>
        <w:ind w:left="2835" w:hanging="1701"/>
        <w:jc w:val="both"/>
        <w:rPr>
          <w:rFonts w:ascii="Cambria" w:hAnsi="Cambria" w:cs="Arial"/>
          <w:bCs/>
          <w:sz w:val="22"/>
        </w:rPr>
      </w:pPr>
      <w:r w:rsidRPr="00D34936">
        <w:rPr>
          <w:rFonts w:ascii="Cambria" w:hAnsi="Cambria" w:cs="Arial"/>
          <w:bCs/>
          <w:sz w:val="22"/>
        </w:rPr>
        <w:t>DPH 20 %:</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6F3516" w14:textId="086BB81E" w:rsidR="009F0706" w:rsidRDefault="009F0706" w:rsidP="000776CD">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 xml:space="preserve">ena </w:t>
      </w:r>
      <w:r w:rsidR="000776CD">
        <w:rPr>
          <w:rFonts w:ascii="Cambria" w:hAnsi="Cambria" w:cs="Arial"/>
          <w:bCs/>
          <w:sz w:val="22"/>
        </w:rPr>
        <w:t>s</w:t>
      </w:r>
      <w:r w:rsidRPr="00D34936">
        <w:rPr>
          <w:rFonts w:ascii="Cambria" w:hAnsi="Cambria" w:cs="Arial"/>
          <w:bCs/>
          <w:sz w:val="22"/>
        </w:rPr>
        <w:t xml:space="preserve">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r w:rsidR="00A4460E">
        <w:rPr>
          <w:rFonts w:ascii="Cambria" w:hAnsi="Cambria" w:cs="Arial"/>
          <w:bCs/>
          <w:sz w:val="22"/>
        </w:rPr>
        <w:t>.</w:t>
      </w:r>
    </w:p>
    <w:p w14:paraId="6917F7B5" w14:textId="77777777" w:rsidR="00A4460E" w:rsidRPr="00166400" w:rsidRDefault="00A4460E" w:rsidP="00166400">
      <w:pPr>
        <w:spacing w:before="0" w:after="120" w:line="240" w:lineRule="auto"/>
        <w:ind w:left="1134"/>
        <w:jc w:val="both"/>
        <w:rPr>
          <w:rFonts w:ascii="Cambria" w:hAnsi="Cambria" w:cs="Arial"/>
          <w:sz w:val="22"/>
        </w:rPr>
      </w:pPr>
      <w:r w:rsidRPr="00166400">
        <w:rPr>
          <w:rFonts w:ascii="Cambria" w:hAnsi="Cambria" w:cs="Arial"/>
          <w:sz w:val="22"/>
        </w:rPr>
        <w:t xml:space="preserve">Celková čiastka Zmluvnej ceny za Dielo je tvorená rozpočtom podľa Ponuky Zhotoviteľa. </w:t>
      </w:r>
    </w:p>
    <w:p w14:paraId="4FF1BC87" w14:textId="50E366C1" w:rsidR="00D50516" w:rsidRPr="00166400" w:rsidRDefault="00A4460E" w:rsidP="000776CD">
      <w:pPr>
        <w:numPr>
          <w:ilvl w:val="3"/>
          <w:numId w:val="15"/>
        </w:numPr>
        <w:spacing w:before="0" w:after="120" w:line="240" w:lineRule="auto"/>
        <w:jc w:val="both"/>
        <w:rPr>
          <w:rFonts w:ascii="Cambria" w:hAnsi="Cambria" w:cs="Arial"/>
          <w:bCs/>
          <w:sz w:val="22"/>
        </w:rPr>
      </w:pPr>
      <w:bookmarkStart w:id="48" w:name="_Ref106030063"/>
      <w:bookmarkStart w:id="49" w:name="_Ref106026367"/>
      <w:r>
        <w:rPr>
          <w:rFonts w:ascii="Cambria" w:hAnsi="Cambria" w:cs="Arial"/>
          <w:sz w:val="22"/>
        </w:rPr>
        <w:t>C</w:t>
      </w:r>
      <w:r w:rsidR="00D50516">
        <w:rPr>
          <w:rFonts w:ascii="Cambria" w:hAnsi="Cambria" w:cs="Arial"/>
          <w:sz w:val="22"/>
        </w:rPr>
        <w:t xml:space="preserve">elková </w:t>
      </w:r>
      <w:r w:rsidR="000776CD">
        <w:rPr>
          <w:rFonts w:ascii="Cambria" w:hAnsi="Cambria" w:cs="Arial"/>
          <w:sz w:val="22"/>
        </w:rPr>
        <w:t>č</w:t>
      </w:r>
      <w:r w:rsidR="000776CD" w:rsidRPr="00383724">
        <w:rPr>
          <w:rFonts w:ascii="Cambria" w:hAnsi="Cambria" w:cs="Arial"/>
          <w:sz w:val="22"/>
        </w:rPr>
        <w:t xml:space="preserve">iastka Zmluvnej ceny za </w:t>
      </w:r>
      <w:r w:rsidR="00097304" w:rsidRPr="00383724">
        <w:rPr>
          <w:rFonts w:ascii="Cambria" w:hAnsi="Cambria" w:cs="Arial"/>
          <w:sz w:val="22"/>
        </w:rPr>
        <w:t xml:space="preserve">poskytovanie Služieb </w:t>
      </w:r>
      <w:r w:rsidR="00200E35" w:rsidRPr="00383724">
        <w:rPr>
          <w:rFonts w:ascii="Cambria" w:hAnsi="Cambria" w:cs="Arial"/>
          <w:sz w:val="22"/>
        </w:rPr>
        <w:t>prevádzky a údržby Sústavy verejného</w:t>
      </w:r>
      <w:r w:rsidR="00200E35">
        <w:rPr>
          <w:rFonts w:ascii="Cambria" w:hAnsi="Cambria" w:cs="Arial"/>
          <w:bCs/>
          <w:sz w:val="22"/>
        </w:rPr>
        <w:t xml:space="preserve"> osvetlenia </w:t>
      </w:r>
      <w:r w:rsidR="00D50516">
        <w:rPr>
          <w:rFonts w:ascii="Cambria" w:eastAsia="Calibri" w:hAnsi="Cambria" w:cs="Arial"/>
          <w:bCs/>
          <w:color w:val="000000"/>
          <w:sz w:val="22"/>
        </w:rPr>
        <w:t xml:space="preserve">bude závislá </w:t>
      </w:r>
      <w:r w:rsidR="00F61375">
        <w:rPr>
          <w:rFonts w:ascii="Cambria" w:eastAsia="Calibri" w:hAnsi="Cambria" w:cs="Arial"/>
          <w:bCs/>
          <w:color w:val="000000"/>
          <w:sz w:val="22"/>
        </w:rPr>
        <w:t xml:space="preserve">od </w:t>
      </w:r>
      <w:r w:rsidR="00D50516">
        <w:rPr>
          <w:rFonts w:ascii="Cambria" w:eastAsia="Calibri" w:hAnsi="Cambria" w:cs="Arial"/>
          <w:bCs/>
          <w:color w:val="000000"/>
          <w:sz w:val="22"/>
        </w:rPr>
        <w:t>počtu kalendárnych mesiacov poskytovania Služieb a počtu prevádzkovaných svetelných bodov Sústavy verejného osvetlenia v príslušných kalendárnych mesiacoch</w:t>
      </w:r>
      <w:r w:rsidR="00F61375">
        <w:rPr>
          <w:rFonts w:ascii="Cambria" w:eastAsia="Calibri" w:hAnsi="Cambria" w:cs="Arial"/>
          <w:bCs/>
          <w:color w:val="000000"/>
          <w:sz w:val="22"/>
        </w:rPr>
        <w:t xml:space="preserve">, pričom </w:t>
      </w:r>
      <w:r w:rsidR="00F61375" w:rsidRPr="00F61375">
        <w:rPr>
          <w:rFonts w:ascii="Cambria" w:eastAsia="Calibri" w:hAnsi="Cambria" w:cs="Arial"/>
          <w:bCs/>
          <w:color w:val="000000"/>
          <w:sz w:val="22"/>
        </w:rPr>
        <w:t>za každý kalendárny mesiac poskytovania Služieb sa čiastka Zmluvnej ceny za poskytovanie Služieb vypočíta nasledovn</w:t>
      </w:r>
      <w:r w:rsidR="00F61375">
        <w:rPr>
          <w:rFonts w:ascii="Cambria" w:eastAsia="Calibri" w:hAnsi="Cambria" w:cs="Arial"/>
          <w:bCs/>
          <w:color w:val="000000"/>
          <w:sz w:val="22"/>
        </w:rPr>
        <w:t>ým vzorcom:</w:t>
      </w:r>
      <w:bookmarkEnd w:id="48"/>
    </w:p>
    <w:p w14:paraId="772C2707"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ZC = NSB x JC</w:t>
      </w:r>
    </w:p>
    <w:p w14:paraId="73E21FEA"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 xml:space="preserve">kde </w:t>
      </w:r>
    </w:p>
    <w:p w14:paraId="44EF5542" w14:textId="58043936"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 xml:space="preserve">ZC </w:t>
      </w:r>
      <w:r w:rsidR="00945474">
        <w:rPr>
          <w:rFonts w:ascii="Cambria" w:eastAsia="Calibri" w:hAnsi="Cambria" w:cs="Arial"/>
          <w:bCs/>
          <w:color w:val="000000"/>
          <w:sz w:val="22"/>
        </w:rPr>
        <w:tab/>
      </w:r>
      <w:r w:rsidRPr="00166400">
        <w:rPr>
          <w:rFonts w:ascii="Cambria" w:eastAsia="Calibri" w:hAnsi="Cambria" w:cs="Arial"/>
          <w:bCs/>
          <w:color w:val="000000"/>
          <w:sz w:val="22"/>
        </w:rPr>
        <w:t>znamená čiastka Zmluvnej ceny za poskytovanie Služieb prevádzky a údržby Sústavy verejného osvetlenia v danom kalendárnom mesiaci</w:t>
      </w:r>
    </w:p>
    <w:p w14:paraId="2CA6AB8E" w14:textId="2C901895"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NSB</w:t>
      </w:r>
      <w:r w:rsidRPr="00166400">
        <w:rPr>
          <w:rFonts w:ascii="Cambria" w:eastAsia="Calibri" w:hAnsi="Cambria" w:cs="Arial"/>
          <w:bCs/>
          <w:color w:val="000000"/>
          <w:sz w:val="22"/>
        </w:rPr>
        <w:tab/>
        <w:t>znamená počet svetelných bodov</w:t>
      </w:r>
      <w:r w:rsidR="00A4460E">
        <w:rPr>
          <w:rFonts w:ascii="Cambria" w:eastAsia="Calibri" w:hAnsi="Cambria" w:cs="Arial"/>
          <w:bCs/>
          <w:color w:val="000000"/>
          <w:sz w:val="22"/>
        </w:rPr>
        <w:t xml:space="preserve"> prevádzkovanej</w:t>
      </w:r>
      <w:r w:rsidRPr="00166400">
        <w:rPr>
          <w:rFonts w:ascii="Cambria" w:eastAsia="Calibri" w:hAnsi="Cambria" w:cs="Arial"/>
          <w:bCs/>
          <w:color w:val="000000"/>
          <w:sz w:val="22"/>
        </w:rPr>
        <w:t xml:space="preserve"> Sústavy verejného osvetlenia v danom kalendárnom mesiaci</w:t>
      </w:r>
    </w:p>
    <w:p w14:paraId="19E90D18" w14:textId="6B0B70AA" w:rsidR="006D11AE" w:rsidRDefault="00962B31" w:rsidP="006D11AE">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JC</w:t>
      </w:r>
      <w:r w:rsidRPr="00166400">
        <w:rPr>
          <w:rFonts w:ascii="Cambria" w:eastAsia="Calibri" w:hAnsi="Cambria" w:cs="Arial"/>
          <w:bCs/>
          <w:color w:val="000000"/>
          <w:sz w:val="22"/>
        </w:rPr>
        <w:tab/>
        <w:t>znamená jednotkov</w:t>
      </w:r>
      <w:r w:rsidR="00A4460E">
        <w:rPr>
          <w:rFonts w:ascii="Cambria" w:eastAsia="Calibri" w:hAnsi="Cambria" w:cs="Arial"/>
          <w:bCs/>
          <w:color w:val="000000"/>
          <w:sz w:val="22"/>
        </w:rPr>
        <w:t>ú</w:t>
      </w:r>
      <w:r w:rsidRPr="00166400">
        <w:rPr>
          <w:rFonts w:ascii="Cambria" w:eastAsia="Calibri" w:hAnsi="Cambria" w:cs="Arial"/>
          <w:bCs/>
          <w:color w:val="000000"/>
          <w:sz w:val="22"/>
        </w:rPr>
        <w:t xml:space="preserve"> cen</w:t>
      </w:r>
      <w:r w:rsidR="00A4460E">
        <w:rPr>
          <w:rFonts w:ascii="Cambria" w:eastAsia="Calibri" w:hAnsi="Cambria" w:cs="Arial"/>
          <w:bCs/>
          <w:color w:val="000000"/>
          <w:sz w:val="22"/>
        </w:rPr>
        <w:t>u</w:t>
      </w:r>
      <w:r w:rsidRPr="00166400">
        <w:rPr>
          <w:rFonts w:ascii="Cambria" w:eastAsia="Calibri" w:hAnsi="Cambria" w:cs="Arial"/>
          <w:bCs/>
          <w:color w:val="000000"/>
          <w:sz w:val="22"/>
        </w:rPr>
        <w:t xml:space="preserve"> za poskytovanie Služieb prevádzky a údržby Sústavy verejného osvetlenia za jeden (1) mesiac pripadajúca na jeden (1) svetelný bod </w:t>
      </w:r>
      <w:r w:rsidR="006D11AE">
        <w:rPr>
          <w:rFonts w:ascii="Cambria" w:eastAsia="Calibri" w:hAnsi="Cambria" w:cs="Arial"/>
          <w:bCs/>
          <w:color w:val="000000"/>
          <w:sz w:val="22"/>
        </w:rPr>
        <w:t>rovnajúca sa hodnote</w:t>
      </w:r>
      <w:r w:rsidR="006D11AE" w:rsidRPr="00166400">
        <w:rPr>
          <w:rFonts w:ascii="Cambria" w:eastAsia="Calibri" w:hAnsi="Cambria" w:cs="Arial"/>
          <w:bCs/>
          <w:color w:val="000000"/>
          <w:sz w:val="22"/>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i/>
          <w:sz w:val="22"/>
          <w:highlight w:val="lightGray"/>
          <w:shd w:val="clear" w:color="auto" w:fill="D9D9D9" w:themeFill="background1" w:themeFillShade="D9"/>
        </w:rPr>
        <w:t>bude doplnené pred podpisom zmluvy podľa Ponuky Zhotoviteľa</w:t>
      </w:r>
      <w:r w:rsidR="001A5E44" w:rsidRPr="00D34936" w:rsidDel="00B25497">
        <w:rPr>
          <w:rFonts w:ascii="Cambria" w:hAnsi="Cambria" w:cs="Arial"/>
          <w:bCs/>
          <w:i/>
          <w:sz w:val="22"/>
          <w:shd w:val="clear" w:color="auto" w:fill="D9D9D9" w:themeFill="background1" w:themeFillShade="D9"/>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sz w:val="22"/>
        </w:rPr>
        <w:t>,</w:t>
      </w:r>
      <w:r w:rsidR="006D11AE">
        <w:rPr>
          <w:rFonts w:ascii="Cambria" w:eastAsia="Calibri" w:hAnsi="Cambria" w:cs="Arial"/>
          <w:bCs/>
          <w:color w:val="000000"/>
          <w:sz w:val="22"/>
        </w:rPr>
        <w:t xml:space="preserve"> </w:t>
      </w:r>
      <w:r w:rsidR="006D11AE" w:rsidRPr="006D11AE">
        <w:rPr>
          <w:rFonts w:ascii="Cambria" w:eastAsia="Calibri" w:hAnsi="Cambria" w:cs="Arial"/>
          <w:bCs/>
          <w:color w:val="000000"/>
          <w:sz w:val="22"/>
        </w:rPr>
        <w:t>bez DPH</w:t>
      </w:r>
      <w:r w:rsidR="006D11AE">
        <w:rPr>
          <w:rFonts w:ascii="Cambria" w:eastAsia="Calibri" w:hAnsi="Cambria" w:cs="Arial"/>
          <w:bCs/>
          <w:color w:val="000000"/>
          <w:sz w:val="22"/>
        </w:rPr>
        <w:t>.</w:t>
      </w:r>
    </w:p>
    <w:bookmarkEnd w:id="49"/>
    <w:p w14:paraId="0C3046A6" w14:textId="1F583998" w:rsidR="001217E4" w:rsidRDefault="001217E4" w:rsidP="00166400">
      <w:pPr>
        <w:spacing w:before="0" w:after="120" w:line="240" w:lineRule="auto"/>
        <w:ind w:left="1134"/>
        <w:jc w:val="both"/>
        <w:rPr>
          <w:rFonts w:ascii="Cambria" w:eastAsia="Calibri" w:hAnsi="Cambria" w:cs="Arial"/>
          <w:bCs/>
          <w:color w:val="000000"/>
          <w:sz w:val="22"/>
        </w:rPr>
      </w:pPr>
      <w:r>
        <w:rPr>
          <w:rFonts w:ascii="Cambria" w:eastAsia="Calibri" w:hAnsi="Cambria" w:cs="Arial"/>
          <w:bCs/>
          <w:color w:val="000000"/>
          <w:sz w:val="22"/>
        </w:rPr>
        <w:t xml:space="preserve">V prípade, ak sa počas kalendárneho mesiaca zmení počet svetelných bodov </w:t>
      </w:r>
      <w:r w:rsidRPr="00845B11">
        <w:rPr>
          <w:rFonts w:ascii="Cambria" w:eastAsia="Calibri" w:hAnsi="Cambria" w:cs="Arial"/>
          <w:bCs/>
          <w:color w:val="000000"/>
          <w:sz w:val="22"/>
        </w:rPr>
        <w:t>Sústavy verejného osvetlenia</w:t>
      </w:r>
      <w:r>
        <w:rPr>
          <w:rFonts w:ascii="Cambria" w:eastAsia="Calibri" w:hAnsi="Cambria" w:cs="Arial"/>
          <w:bCs/>
          <w:color w:val="000000"/>
          <w:sz w:val="22"/>
        </w:rPr>
        <w:t xml:space="preserve"> vo vzťahu ku ktorým Zhotoviteľ poskytuje Služby </w:t>
      </w:r>
      <w:r w:rsidRPr="00845B11">
        <w:rPr>
          <w:rFonts w:ascii="Cambria" w:eastAsia="Calibri" w:hAnsi="Cambria" w:cs="Arial"/>
          <w:bCs/>
          <w:color w:val="000000"/>
          <w:sz w:val="22"/>
        </w:rPr>
        <w:t>prevádzky a</w:t>
      </w:r>
      <w:r>
        <w:rPr>
          <w:rFonts w:ascii="Cambria" w:eastAsia="Calibri" w:hAnsi="Cambria" w:cs="Arial"/>
          <w:bCs/>
          <w:color w:val="000000"/>
          <w:sz w:val="22"/>
        </w:rPr>
        <w:t> </w:t>
      </w:r>
      <w:r w:rsidRPr="00845B11">
        <w:rPr>
          <w:rFonts w:ascii="Cambria" w:eastAsia="Calibri" w:hAnsi="Cambria" w:cs="Arial"/>
          <w:bCs/>
          <w:color w:val="000000"/>
          <w:sz w:val="22"/>
        </w:rPr>
        <w:t>údržby</w:t>
      </w:r>
      <w:r>
        <w:rPr>
          <w:rFonts w:ascii="Cambria" w:eastAsia="Calibri" w:hAnsi="Cambria" w:cs="Arial"/>
          <w:bCs/>
          <w:color w:val="000000"/>
          <w:sz w:val="22"/>
        </w:rPr>
        <w:t xml:space="preserve">, za každý svetelný bod, ktorý nebude v rámci daného mesiaca </w:t>
      </w:r>
      <w:r w:rsidR="0054706B">
        <w:rPr>
          <w:rFonts w:ascii="Cambria" w:eastAsia="Calibri" w:hAnsi="Cambria" w:cs="Arial"/>
          <w:bCs/>
          <w:color w:val="000000"/>
          <w:sz w:val="22"/>
        </w:rPr>
        <w:t xml:space="preserve">prevádzkovaný plný počet kalendárnych dní sa čiastka Zmluvnej ceny za jeho prevádzku (za poskytovanie Služieb) vypočíta proporčne ako </w:t>
      </w:r>
      <w:r w:rsidR="005A2CCA">
        <w:rPr>
          <w:rFonts w:ascii="Cambria" w:eastAsia="Calibri" w:hAnsi="Cambria" w:cs="Arial"/>
          <w:bCs/>
          <w:color w:val="000000"/>
          <w:sz w:val="22"/>
        </w:rPr>
        <w:t>výška odmeny</w:t>
      </w:r>
      <w:r w:rsidR="005A2CCA" w:rsidRPr="00845B11">
        <w:rPr>
          <w:rFonts w:ascii="Cambria" w:eastAsia="Calibri" w:hAnsi="Cambria" w:cs="Arial"/>
          <w:bCs/>
          <w:color w:val="000000"/>
          <w:sz w:val="22"/>
        </w:rPr>
        <w:t xml:space="preserve"> za poskytovanie Služieb prevádzky a údržby Sústavy verejného osvetlenia za jeden (1) mesiac pripadajúca na jeden (1) svetelný</w:t>
      </w:r>
      <w:r w:rsidR="005A2CCA">
        <w:rPr>
          <w:rFonts w:ascii="Cambria" w:eastAsia="Calibri" w:hAnsi="Cambria" w:cs="Arial"/>
          <w:bCs/>
          <w:color w:val="000000"/>
          <w:sz w:val="22"/>
        </w:rPr>
        <w:t xml:space="preserve"> </w:t>
      </w:r>
      <w:r w:rsidR="00F80CD2">
        <w:rPr>
          <w:rFonts w:ascii="Cambria" w:eastAsia="Calibri" w:hAnsi="Cambria" w:cs="Arial"/>
          <w:bCs/>
          <w:color w:val="000000"/>
          <w:sz w:val="22"/>
        </w:rPr>
        <w:t xml:space="preserve">bod </w:t>
      </w:r>
      <w:r w:rsidR="005A2CCA" w:rsidRPr="00166400">
        <w:rPr>
          <w:rFonts w:ascii="Cambria" w:eastAsia="Calibri" w:hAnsi="Cambria" w:cs="Arial"/>
          <w:bCs/>
          <w:color w:val="000000"/>
          <w:sz w:val="22"/>
        </w:rPr>
        <w:t xml:space="preserve">vydelená počtom dní daného kalendárneho mesiaca vynásobená skutočným počtom dní </w:t>
      </w:r>
      <w:r w:rsidR="003C30E9">
        <w:rPr>
          <w:rFonts w:ascii="Cambria" w:eastAsia="Calibri" w:hAnsi="Cambria" w:cs="Arial"/>
          <w:bCs/>
          <w:color w:val="000000"/>
          <w:sz w:val="22"/>
        </w:rPr>
        <w:t>poskytovania Služieb vo vzťahu k dotknutému svetelnému bodu</w:t>
      </w:r>
      <w:r w:rsidR="005A2CCA" w:rsidRPr="00166400">
        <w:rPr>
          <w:rFonts w:ascii="Cambria" w:eastAsia="Calibri" w:hAnsi="Cambria" w:cs="Arial"/>
          <w:bCs/>
          <w:color w:val="000000"/>
          <w:sz w:val="22"/>
        </w:rPr>
        <w:t xml:space="preserve"> v rámci daného kalendárneho mesiaca</w:t>
      </w:r>
      <w:r w:rsidR="003C30E9">
        <w:rPr>
          <w:rFonts w:ascii="Cambria" w:eastAsia="Calibri" w:hAnsi="Cambria" w:cs="Arial"/>
          <w:bCs/>
          <w:color w:val="000000"/>
          <w:sz w:val="22"/>
        </w:rPr>
        <w:t>.</w:t>
      </w:r>
    </w:p>
    <w:p w14:paraId="6F407687" w14:textId="2B67F118" w:rsidR="004E71DB" w:rsidRDefault="00A52409" w:rsidP="00D47FC9">
      <w:pPr>
        <w:numPr>
          <w:ilvl w:val="2"/>
          <w:numId w:val="15"/>
        </w:numPr>
        <w:spacing w:before="0" w:after="120" w:line="240" w:lineRule="auto"/>
        <w:jc w:val="both"/>
        <w:rPr>
          <w:rFonts w:ascii="Cambria" w:eastAsia="Calibri" w:hAnsi="Cambria" w:cs="Arial"/>
          <w:bCs/>
          <w:color w:val="000000"/>
          <w:sz w:val="22"/>
        </w:rPr>
      </w:pPr>
      <w:r w:rsidRPr="00D34936">
        <w:rPr>
          <w:rFonts w:ascii="Cambria" w:hAnsi="Cambria" w:cs="Arial"/>
          <w:sz w:val="22"/>
        </w:rPr>
        <w:lastRenderedPageBreak/>
        <w:t>Zmluvná</w:t>
      </w:r>
      <w:r w:rsidRPr="00D34936">
        <w:rPr>
          <w:rFonts w:ascii="Cambria" w:hAnsi="Cambria" w:cs="Arial"/>
          <w:bCs/>
          <w:sz w:val="22"/>
        </w:rPr>
        <w:t xml:space="preserve"> cena</w:t>
      </w:r>
      <w:r w:rsidR="004E71DB" w:rsidRPr="00D34936">
        <w:rPr>
          <w:rFonts w:ascii="Cambria" w:hAnsi="Cambria" w:cs="Arial"/>
          <w:bCs/>
          <w:sz w:val="22"/>
        </w:rPr>
        <w:t xml:space="preserve"> je </w:t>
      </w:r>
      <w:r w:rsidR="007D1F66" w:rsidRPr="00D34936">
        <w:rPr>
          <w:rFonts w:ascii="Cambria" w:hAnsi="Cambria" w:cs="Arial"/>
          <w:bCs/>
          <w:sz w:val="22"/>
        </w:rPr>
        <w:t>totožná</w:t>
      </w:r>
      <w:r w:rsidR="0011016F" w:rsidRPr="00D34936">
        <w:rPr>
          <w:rFonts w:ascii="Cambria" w:hAnsi="Cambria" w:cs="Arial"/>
          <w:bCs/>
          <w:sz w:val="22"/>
        </w:rPr>
        <w:t xml:space="preserve"> s </w:t>
      </w:r>
      <w:r w:rsidR="007D1F66" w:rsidRPr="00D34936">
        <w:rPr>
          <w:rFonts w:ascii="Cambria" w:hAnsi="Cambria" w:cs="Arial"/>
          <w:bCs/>
          <w:sz w:val="22"/>
        </w:rPr>
        <w:t>cenou</w:t>
      </w:r>
      <w:r w:rsidR="0011016F" w:rsidRPr="00D34936">
        <w:rPr>
          <w:rFonts w:ascii="Cambria" w:hAnsi="Cambria" w:cs="Arial"/>
          <w:bCs/>
          <w:sz w:val="22"/>
        </w:rPr>
        <w:t xml:space="preserve">, </w:t>
      </w:r>
      <w:r w:rsidR="007D1F66" w:rsidRPr="00D34936">
        <w:rPr>
          <w:rFonts w:ascii="Cambria" w:hAnsi="Cambria" w:cs="Arial"/>
          <w:bCs/>
          <w:sz w:val="22"/>
        </w:rPr>
        <w:t xml:space="preserve">ktorú </w:t>
      </w:r>
      <w:r w:rsidR="0011016F" w:rsidRPr="00D34936">
        <w:rPr>
          <w:rFonts w:ascii="Cambria" w:hAnsi="Cambria" w:cs="Arial"/>
          <w:bCs/>
          <w:sz w:val="22"/>
        </w:rPr>
        <w:t>Zhotoviteľ predložil vo svojej Ponuke Zhotoviteľa,</w:t>
      </w:r>
      <w:r w:rsidR="00C85CA2" w:rsidRPr="00D34936">
        <w:rPr>
          <w:rFonts w:ascii="Cambria" w:hAnsi="Cambria" w:cs="Arial"/>
          <w:bCs/>
          <w:sz w:val="22"/>
        </w:rPr>
        <w:t xml:space="preserve"> pričom</w:t>
      </w:r>
      <w:r w:rsidR="0011016F" w:rsidRPr="00D34936">
        <w:rPr>
          <w:rFonts w:ascii="Cambria" w:hAnsi="Cambria" w:cs="Arial"/>
          <w:bCs/>
          <w:sz w:val="22"/>
        </w:rPr>
        <w:t xml:space="preserve"> </w:t>
      </w:r>
      <w:r w:rsidR="0011016F" w:rsidRPr="00D34936">
        <w:rPr>
          <w:rFonts w:ascii="Cambria" w:eastAsia="Calibri" w:hAnsi="Cambria" w:cs="Arial"/>
          <w:bCs/>
          <w:color w:val="000000"/>
          <w:sz w:val="22"/>
        </w:rPr>
        <w:t xml:space="preserve">pokrýva a zahŕňa všetky plnenia, zmluvné záväzky a všetky povinnosti nevyhnutné pre riadne vyhotovenie a dokončenie Diela, vrátane prípravy všetkej </w:t>
      </w:r>
      <w:r w:rsidR="0011016F" w:rsidRPr="00D34936">
        <w:rPr>
          <w:rFonts w:ascii="Cambria" w:hAnsi="Cambria" w:cs="Arial"/>
          <w:sz w:val="22"/>
        </w:rPr>
        <w:t>Dokumentácie</w:t>
      </w:r>
      <w:r w:rsidR="0011016F" w:rsidRPr="00D34936">
        <w:rPr>
          <w:rFonts w:ascii="Cambria" w:eastAsia="Calibri" w:hAnsi="Cambria" w:cs="Arial"/>
          <w:bCs/>
          <w:color w:val="000000"/>
          <w:sz w:val="22"/>
        </w:rPr>
        <w:t xml:space="preserve"> Zhotoviteľa</w:t>
      </w:r>
      <w:r w:rsidR="00CD025E" w:rsidRPr="00D34936">
        <w:rPr>
          <w:rFonts w:ascii="Cambria" w:eastAsia="Calibri" w:hAnsi="Cambria" w:cs="Arial"/>
          <w:bCs/>
          <w:color w:val="000000"/>
          <w:sz w:val="22"/>
        </w:rPr>
        <w:t>, zabezpečenia všetkých povolení</w:t>
      </w:r>
      <w:r w:rsidR="00567E2F" w:rsidRPr="00D34936">
        <w:rPr>
          <w:rFonts w:ascii="Cambria" w:eastAsia="Calibri" w:hAnsi="Cambria" w:cs="Arial"/>
          <w:bCs/>
          <w:color w:val="000000"/>
          <w:sz w:val="22"/>
        </w:rPr>
        <w:t xml:space="preserve"> (vrátane </w:t>
      </w:r>
      <w:r w:rsidR="00980393" w:rsidRPr="00D34936">
        <w:rPr>
          <w:rFonts w:ascii="Cambria" w:eastAsia="Calibri" w:hAnsi="Cambria" w:cs="Arial"/>
          <w:bCs/>
          <w:color w:val="000000"/>
          <w:sz w:val="22"/>
        </w:rPr>
        <w:t xml:space="preserve">povolení pre </w:t>
      </w:r>
      <w:r w:rsidR="00567E2F" w:rsidRPr="00D34936">
        <w:rPr>
          <w:rFonts w:ascii="Cambria" w:eastAsia="Calibri" w:hAnsi="Cambria" w:cs="Arial"/>
          <w:bCs/>
          <w:color w:val="000000"/>
          <w:sz w:val="22"/>
        </w:rPr>
        <w:t>užívani</w:t>
      </w:r>
      <w:r w:rsidR="00980393" w:rsidRPr="00D34936">
        <w:rPr>
          <w:rFonts w:ascii="Cambria" w:eastAsia="Calibri" w:hAnsi="Cambria" w:cs="Arial"/>
          <w:bCs/>
          <w:color w:val="000000"/>
          <w:sz w:val="22"/>
        </w:rPr>
        <w:t>e</w:t>
      </w:r>
      <w:r w:rsidR="00567E2F" w:rsidRPr="00D34936">
        <w:rPr>
          <w:rFonts w:ascii="Cambria" w:eastAsia="Calibri" w:hAnsi="Cambria" w:cs="Arial"/>
          <w:bCs/>
          <w:color w:val="000000"/>
          <w:sz w:val="22"/>
        </w:rPr>
        <w:t xml:space="preserve"> Diela)</w:t>
      </w:r>
      <w:r w:rsidR="0011016F" w:rsidRPr="00D34936">
        <w:rPr>
          <w:rFonts w:ascii="Cambria" w:eastAsia="Calibri" w:hAnsi="Cambria" w:cs="Arial"/>
          <w:bCs/>
          <w:color w:val="000000"/>
          <w:sz w:val="22"/>
        </w:rPr>
        <w:t xml:space="preserve">, zabezpečenia všetkých </w:t>
      </w:r>
      <w:r w:rsidR="00113D51" w:rsidRPr="00D34936">
        <w:rPr>
          <w:rFonts w:ascii="Cambria" w:hAnsi="Cambria" w:cs="Arial"/>
          <w:bCs/>
          <w:sz w:val="22"/>
        </w:rPr>
        <w:t>m</w:t>
      </w:r>
      <w:r w:rsidR="0011016F" w:rsidRPr="00D34936">
        <w:rPr>
          <w:rFonts w:ascii="Cambria" w:hAnsi="Cambria" w:cs="Arial"/>
          <w:bCs/>
          <w:sz w:val="22"/>
        </w:rPr>
        <w:t>ateriálov</w:t>
      </w:r>
      <w:r w:rsidR="0011016F" w:rsidRPr="00D34936">
        <w:rPr>
          <w:rFonts w:ascii="Cambria" w:eastAsia="Calibri" w:hAnsi="Cambria" w:cs="Arial"/>
          <w:bCs/>
          <w:color w:val="000000"/>
          <w:sz w:val="22"/>
        </w:rPr>
        <w:t xml:space="preserve">, Technologických zariadení, súčiastok, dielov, cla, daní (okrem DPH), personálneho zabezpečenia, dopravy, prác, </w:t>
      </w:r>
      <w:proofErr w:type="spellStart"/>
      <w:r w:rsidR="0011016F" w:rsidRPr="00D34936">
        <w:rPr>
          <w:rFonts w:ascii="Cambria" w:eastAsia="Calibri" w:hAnsi="Cambria" w:cs="Arial"/>
          <w:bCs/>
          <w:color w:val="000000"/>
          <w:sz w:val="22"/>
        </w:rPr>
        <w:t>kompletačných</w:t>
      </w:r>
      <w:proofErr w:type="spellEnd"/>
      <w:r w:rsidR="0011016F" w:rsidRPr="00D34936">
        <w:rPr>
          <w:rFonts w:ascii="Cambria" w:eastAsia="Calibri" w:hAnsi="Cambria" w:cs="Arial"/>
          <w:bCs/>
          <w:color w:val="000000"/>
          <w:sz w:val="22"/>
        </w:rPr>
        <w:t xml:space="preserve"> činností, školení a akýchkoľvek iných poplatkov, ktoré bude nutné vynaložiť podľa tejto Zmluvy pre riadne vyhotovenie a dokončenie Diela </w:t>
      </w:r>
      <w:r w:rsidR="00580B24">
        <w:rPr>
          <w:rFonts w:ascii="Cambria" w:eastAsia="Calibri" w:hAnsi="Cambria" w:cs="Arial"/>
          <w:bCs/>
          <w:color w:val="000000"/>
          <w:sz w:val="22"/>
        </w:rPr>
        <w:t xml:space="preserve">a poskytovanie Služieb </w:t>
      </w:r>
      <w:r w:rsidR="0011016F" w:rsidRPr="00D34936">
        <w:rPr>
          <w:rFonts w:ascii="Cambria" w:eastAsia="Calibri" w:hAnsi="Cambria" w:cs="Arial"/>
          <w:bCs/>
          <w:color w:val="000000"/>
          <w:sz w:val="22"/>
        </w:rPr>
        <w:t xml:space="preserve">a odstránenie akýchkoľvek vád </w:t>
      </w:r>
      <w:r w:rsidR="006D407C" w:rsidRPr="00D34936">
        <w:rPr>
          <w:rFonts w:ascii="Cambria" w:eastAsia="Calibri" w:hAnsi="Cambria" w:cs="Arial"/>
          <w:bCs/>
          <w:color w:val="000000"/>
          <w:sz w:val="22"/>
        </w:rPr>
        <w:t xml:space="preserve">a nedorobkov </w:t>
      </w:r>
      <w:r w:rsidR="0011016F" w:rsidRPr="00D34936">
        <w:rPr>
          <w:rFonts w:ascii="Cambria" w:eastAsia="Calibri" w:hAnsi="Cambria" w:cs="Arial"/>
          <w:bCs/>
          <w:color w:val="000000"/>
          <w:sz w:val="22"/>
        </w:rPr>
        <w:t xml:space="preserve">Diela </w:t>
      </w:r>
      <w:r w:rsidR="00580B24">
        <w:rPr>
          <w:rFonts w:ascii="Cambria" w:eastAsia="Calibri" w:hAnsi="Cambria" w:cs="Arial"/>
          <w:bCs/>
          <w:color w:val="000000"/>
          <w:sz w:val="22"/>
        </w:rPr>
        <w:t xml:space="preserve">a Služieb </w:t>
      </w:r>
      <w:r w:rsidR="0011016F" w:rsidRPr="00D34936">
        <w:rPr>
          <w:rFonts w:ascii="Cambria" w:eastAsia="Calibri" w:hAnsi="Cambria" w:cs="Arial"/>
          <w:bCs/>
          <w:color w:val="000000"/>
          <w:sz w:val="22"/>
        </w:rPr>
        <w:t>v rámci Záruk</w:t>
      </w:r>
      <w:r w:rsidR="006D407C" w:rsidRPr="00D34936">
        <w:rPr>
          <w:rFonts w:ascii="Cambria" w:eastAsia="Calibri" w:hAnsi="Cambria" w:cs="Arial"/>
          <w:bCs/>
          <w:color w:val="000000"/>
          <w:sz w:val="22"/>
        </w:rPr>
        <w:t>, ako aj skrytých vád</w:t>
      </w:r>
      <w:r w:rsidR="00113D51" w:rsidRPr="00D34936">
        <w:rPr>
          <w:rFonts w:ascii="Cambria" w:eastAsia="Calibri" w:hAnsi="Cambria" w:cs="Arial"/>
          <w:bCs/>
          <w:color w:val="000000"/>
          <w:sz w:val="22"/>
        </w:rPr>
        <w:t>.</w:t>
      </w:r>
    </w:p>
    <w:p w14:paraId="2AEAF220" w14:textId="603B15C3" w:rsidR="00042709" w:rsidRDefault="007D1F66" w:rsidP="00D47FC9">
      <w:pPr>
        <w:numPr>
          <w:ilvl w:val="2"/>
          <w:numId w:val="15"/>
        </w:numPr>
        <w:spacing w:before="0" w:after="120" w:line="240" w:lineRule="auto"/>
        <w:jc w:val="both"/>
        <w:rPr>
          <w:rFonts w:ascii="Cambria" w:eastAsia="Calibri" w:hAnsi="Cambria" w:cs="Arial"/>
          <w:bCs/>
          <w:color w:val="000000"/>
          <w:sz w:val="22"/>
        </w:rPr>
      </w:pPr>
      <w:bookmarkStart w:id="50" w:name="_Ref48914226"/>
      <w:r w:rsidRPr="00D34936">
        <w:rPr>
          <w:rFonts w:ascii="Cambria" w:eastAsia="Calibri" w:hAnsi="Cambria" w:cs="Arial"/>
          <w:bCs/>
          <w:color w:val="000000"/>
          <w:sz w:val="22"/>
        </w:rPr>
        <w:t>F</w:t>
      </w:r>
      <w:r w:rsidR="00CD560B" w:rsidRPr="00D34936">
        <w:rPr>
          <w:rFonts w:ascii="Cambria" w:eastAsia="Calibri" w:hAnsi="Cambria" w:cs="Arial"/>
          <w:bCs/>
          <w:color w:val="000000"/>
          <w:sz w:val="22"/>
        </w:rPr>
        <w:t>aktúr</w:t>
      </w:r>
      <w:r w:rsidR="003A043B" w:rsidRPr="00D34936">
        <w:rPr>
          <w:rFonts w:ascii="Cambria" w:eastAsia="Calibri" w:hAnsi="Cambria" w:cs="Arial"/>
          <w:bCs/>
          <w:color w:val="000000"/>
          <w:sz w:val="22"/>
        </w:rPr>
        <w:t>u</w:t>
      </w:r>
      <w:r w:rsidR="00CD560B" w:rsidRPr="00D34936">
        <w:rPr>
          <w:rFonts w:ascii="Cambria" w:eastAsia="Calibri" w:hAnsi="Cambria" w:cs="Arial"/>
          <w:bCs/>
          <w:color w:val="000000"/>
          <w:sz w:val="22"/>
        </w:rPr>
        <w:t xml:space="preserve"> za </w:t>
      </w:r>
      <w:r w:rsidRPr="00D34936">
        <w:rPr>
          <w:rFonts w:ascii="Cambria" w:eastAsia="Calibri" w:hAnsi="Cambria" w:cs="Arial"/>
          <w:bCs/>
          <w:color w:val="000000"/>
          <w:sz w:val="22"/>
        </w:rPr>
        <w:t xml:space="preserve">vykonanie Diela </w:t>
      </w:r>
      <w:r w:rsidR="00F25007" w:rsidRPr="00D34936">
        <w:rPr>
          <w:rFonts w:ascii="Cambria" w:eastAsia="Calibri" w:hAnsi="Cambria" w:cs="Arial"/>
          <w:bCs/>
          <w:color w:val="000000"/>
          <w:sz w:val="22"/>
        </w:rPr>
        <w:t xml:space="preserve">vo výške 100 % </w:t>
      </w:r>
      <w:r w:rsidR="009B68AA">
        <w:rPr>
          <w:rFonts w:ascii="Cambria" w:eastAsia="Calibri" w:hAnsi="Cambria" w:cs="Arial"/>
          <w:bCs/>
          <w:color w:val="000000"/>
          <w:sz w:val="22"/>
        </w:rPr>
        <w:t xml:space="preserve">čiastky </w:t>
      </w:r>
      <w:r w:rsidR="00F25007"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F25007" w:rsidRPr="00D34936">
        <w:rPr>
          <w:rFonts w:ascii="Cambria" w:eastAsia="Calibri" w:hAnsi="Cambria" w:cs="Arial"/>
          <w:bCs/>
          <w:color w:val="000000"/>
          <w:sz w:val="22"/>
        </w:rPr>
        <w:t>je Zhotoviteľ oprávnený vystaviť</w:t>
      </w:r>
      <w:r w:rsidR="00CD560B" w:rsidRPr="00D34936">
        <w:rPr>
          <w:rFonts w:ascii="Cambria" w:eastAsia="Calibri" w:hAnsi="Cambria" w:cs="Arial"/>
          <w:bCs/>
          <w:color w:val="000000"/>
          <w:sz w:val="22"/>
        </w:rPr>
        <w:t xml:space="preserve"> Objednávateľovi </w:t>
      </w:r>
      <w:r w:rsidR="003A043B" w:rsidRPr="00D34936">
        <w:rPr>
          <w:rFonts w:ascii="Cambria" w:eastAsia="Calibri" w:hAnsi="Cambria" w:cs="Arial"/>
          <w:bCs/>
          <w:color w:val="000000"/>
          <w:sz w:val="22"/>
        </w:rPr>
        <w:t xml:space="preserve">až po podpise Preberacieho </w:t>
      </w:r>
      <w:r w:rsidR="003A043B" w:rsidRPr="001D2520">
        <w:rPr>
          <w:rFonts w:ascii="Cambria" w:eastAsia="Calibri" w:hAnsi="Cambria" w:cs="Arial"/>
          <w:bCs/>
          <w:color w:val="000000"/>
          <w:sz w:val="22"/>
        </w:rPr>
        <w:t>protokolu k</w:t>
      </w:r>
      <w:r w:rsidR="006D3FB7" w:rsidRPr="001D2520">
        <w:rPr>
          <w:rFonts w:ascii="Cambria" w:eastAsia="Calibri" w:hAnsi="Cambria" w:cs="Arial"/>
          <w:bCs/>
          <w:color w:val="000000"/>
          <w:sz w:val="22"/>
        </w:rPr>
        <w:t xml:space="preserve"> </w:t>
      </w:r>
      <w:r w:rsidR="003A043B" w:rsidRPr="001D2520">
        <w:rPr>
          <w:rFonts w:ascii="Cambria" w:eastAsia="Calibri" w:hAnsi="Cambria" w:cs="Arial"/>
          <w:bCs/>
          <w:color w:val="000000"/>
          <w:sz w:val="22"/>
        </w:rPr>
        <w:t>Dielu</w:t>
      </w:r>
      <w:r w:rsidR="006D3FB7" w:rsidRPr="001D2520">
        <w:rPr>
          <w:rFonts w:ascii="Cambria" w:eastAsia="Calibri" w:hAnsi="Cambria" w:cs="Arial"/>
          <w:bCs/>
          <w:color w:val="000000"/>
          <w:sz w:val="22"/>
        </w:rPr>
        <w:t>.</w:t>
      </w:r>
      <w:r w:rsidR="00321F05" w:rsidRPr="001D2520">
        <w:rPr>
          <w:rFonts w:ascii="Cambria" w:eastAsia="Calibri" w:hAnsi="Cambria" w:cs="Arial"/>
          <w:bCs/>
          <w:color w:val="000000"/>
          <w:sz w:val="22"/>
        </w:rPr>
        <w:t xml:space="preserve"> Úhrada faktúry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321F05" w:rsidRPr="001D2520">
        <w:rPr>
          <w:rFonts w:ascii="Cambria" w:eastAsia="Calibri" w:hAnsi="Cambria" w:cs="Arial"/>
          <w:bCs/>
          <w:color w:val="000000"/>
          <w:sz w:val="22"/>
        </w:rPr>
        <w:t xml:space="preserve">bude realizovaná v čiastkových </w:t>
      </w:r>
      <w:r w:rsidR="00712B45" w:rsidRPr="001D2520">
        <w:rPr>
          <w:rFonts w:ascii="Cambria" w:eastAsia="Calibri" w:hAnsi="Cambria" w:cs="Arial"/>
          <w:bCs/>
          <w:color w:val="000000"/>
          <w:sz w:val="22"/>
        </w:rPr>
        <w:t>štvrťročných</w:t>
      </w:r>
      <w:r w:rsidR="00321F05" w:rsidRPr="001D2520">
        <w:rPr>
          <w:rFonts w:ascii="Cambria" w:eastAsia="Calibri" w:hAnsi="Cambria" w:cs="Arial"/>
          <w:bCs/>
          <w:color w:val="000000"/>
          <w:sz w:val="22"/>
        </w:rPr>
        <w:t xml:space="preserve"> platbách vo výške</w:t>
      </w:r>
      <w:r w:rsidR="00321F05" w:rsidRPr="001D2520">
        <w:rPr>
          <w:rFonts w:ascii="Cambria" w:eastAsia="Calibri" w:hAnsi="Cambria" w:cs="Arial"/>
          <w:b/>
          <w:color w:val="000000"/>
          <w:sz w:val="22"/>
        </w:rPr>
        <w:t xml:space="preserve"> </w:t>
      </w:r>
      <w:r w:rsidR="00321F05" w:rsidRPr="00166400">
        <w:rPr>
          <w:rFonts w:ascii="Cambria" w:eastAsia="Calibri" w:hAnsi="Cambria" w:cs="Arial"/>
          <w:b/>
          <w:color w:val="000000"/>
          <w:sz w:val="22"/>
        </w:rPr>
        <w:t>1/</w:t>
      </w:r>
      <w:r w:rsidR="00A8671A" w:rsidRPr="00166400">
        <w:rPr>
          <w:rFonts w:ascii="Cambria" w:eastAsia="Calibri" w:hAnsi="Cambria" w:cs="Arial"/>
          <w:b/>
          <w:color w:val="000000"/>
          <w:sz w:val="22"/>
        </w:rPr>
        <w:t>44</w:t>
      </w:r>
      <w:r w:rsidR="006B033D" w:rsidRPr="001D2520">
        <w:rPr>
          <w:rFonts w:ascii="Cambria" w:eastAsia="Calibri" w:hAnsi="Cambria" w:cs="Arial"/>
          <w:b/>
          <w:color w:val="000000"/>
          <w:sz w:val="22"/>
        </w:rPr>
        <w:t xml:space="preserve">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6D50FA" w:rsidRPr="001D2520">
        <w:rPr>
          <w:rFonts w:ascii="Cambria" w:eastAsia="Calibri" w:hAnsi="Cambria" w:cs="Arial"/>
          <w:bCs/>
          <w:color w:val="000000"/>
          <w:sz w:val="22"/>
        </w:rPr>
        <w:t>vrátane DPH</w:t>
      </w:r>
      <w:r w:rsidR="00190EEA" w:rsidRPr="001D2520">
        <w:rPr>
          <w:rFonts w:ascii="Cambria" w:eastAsia="Calibri" w:hAnsi="Cambria" w:cs="Arial"/>
          <w:bCs/>
          <w:color w:val="000000"/>
          <w:sz w:val="22"/>
        </w:rPr>
        <w:t xml:space="preserve"> po dobu </w:t>
      </w:r>
      <w:r w:rsidR="006B033D" w:rsidRPr="00166400">
        <w:rPr>
          <w:rFonts w:ascii="Cambria" w:eastAsia="Calibri" w:hAnsi="Cambria" w:cs="Arial"/>
          <w:b/>
          <w:color w:val="000000"/>
          <w:sz w:val="22"/>
        </w:rPr>
        <w:t>11</w:t>
      </w:r>
      <w:r w:rsidR="000F6039" w:rsidRPr="00166400">
        <w:rPr>
          <w:rFonts w:ascii="Cambria" w:eastAsia="Calibri" w:hAnsi="Cambria" w:cs="Arial"/>
          <w:b/>
          <w:color w:val="000000"/>
          <w:sz w:val="22"/>
        </w:rPr>
        <w:t xml:space="preserve"> </w:t>
      </w:r>
      <w:r w:rsidR="00190EEA" w:rsidRPr="00166400">
        <w:rPr>
          <w:rFonts w:ascii="Cambria" w:eastAsia="Calibri" w:hAnsi="Cambria" w:cs="Arial"/>
          <w:b/>
          <w:color w:val="000000"/>
          <w:sz w:val="22"/>
        </w:rPr>
        <w:t>rokov</w:t>
      </w:r>
      <w:r w:rsidR="009420DA" w:rsidRPr="001D2520">
        <w:rPr>
          <w:rFonts w:ascii="Cambria" w:eastAsia="Calibri" w:hAnsi="Cambria" w:cs="Arial"/>
          <w:bCs/>
          <w:color w:val="000000"/>
          <w:sz w:val="22"/>
        </w:rPr>
        <w:t>; pre vylúčenie pochybností</w:t>
      </w:r>
      <w:r w:rsidR="009420DA" w:rsidRPr="00D34936">
        <w:rPr>
          <w:rFonts w:ascii="Cambria" w:eastAsia="Calibri" w:hAnsi="Cambria" w:cs="Arial"/>
          <w:bCs/>
          <w:color w:val="000000"/>
          <w:sz w:val="22"/>
        </w:rPr>
        <w:t xml:space="preserve"> platí, že čiastkové úhrady sú fixne stanovené a (napriek tomu, že ide o odložené splátky Zmluvnej ceny) neúročia sa a ani nepodliehajú nároku na zvýšenie v dôsledku zmeny makroekonomických ukazovateľov</w:t>
      </w:r>
      <w:r w:rsidR="001C28EC" w:rsidRPr="00D34936">
        <w:rPr>
          <w:rFonts w:ascii="Cambria" w:eastAsia="Calibri" w:hAnsi="Cambria" w:cs="Arial"/>
          <w:bCs/>
          <w:color w:val="000000"/>
          <w:sz w:val="22"/>
        </w:rPr>
        <w:t xml:space="preserve"> ani inej akejkoľvek ďalšej zmene</w:t>
      </w:r>
      <w:r w:rsidR="009420DA" w:rsidRPr="00D34936">
        <w:rPr>
          <w:rFonts w:ascii="Cambria" w:eastAsia="Calibri" w:hAnsi="Cambria" w:cs="Arial"/>
          <w:bCs/>
          <w:color w:val="000000"/>
          <w:sz w:val="22"/>
        </w:rPr>
        <w:t>.</w:t>
      </w:r>
      <w:bookmarkEnd w:id="50"/>
    </w:p>
    <w:p w14:paraId="3855E71C" w14:textId="4B37334A" w:rsidR="001D2520" w:rsidRPr="00D34936" w:rsidRDefault="001D2520" w:rsidP="00D47FC9">
      <w:pPr>
        <w:numPr>
          <w:ilvl w:val="2"/>
          <w:numId w:val="15"/>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t>Faktúru na čiastky Zmluvnej ceny za poskytovanie Služieb</w:t>
      </w:r>
      <w:r w:rsidR="00ED7EEC">
        <w:rPr>
          <w:rFonts w:ascii="Cambria" w:eastAsia="Calibri" w:hAnsi="Cambria" w:cs="Arial"/>
          <w:bCs/>
          <w:color w:val="000000"/>
          <w:sz w:val="22"/>
        </w:rPr>
        <w:t xml:space="preserve"> vypočítané podľa bodu </w:t>
      </w:r>
      <w:r w:rsidR="00ED7EEC">
        <w:rPr>
          <w:rFonts w:ascii="Cambria" w:eastAsia="Calibri" w:hAnsi="Cambria" w:cs="Arial"/>
          <w:bCs/>
          <w:color w:val="000000"/>
          <w:sz w:val="22"/>
        </w:rPr>
        <w:fldChar w:fldCharType="begin"/>
      </w:r>
      <w:r w:rsidR="00ED7EEC">
        <w:rPr>
          <w:rFonts w:ascii="Cambria" w:eastAsia="Calibri" w:hAnsi="Cambria" w:cs="Arial"/>
          <w:bCs/>
          <w:color w:val="000000"/>
          <w:sz w:val="22"/>
        </w:rPr>
        <w:instrText xml:space="preserve"> REF _Ref106030063 \r \h </w:instrText>
      </w:r>
      <w:r w:rsidR="00ED7EEC">
        <w:rPr>
          <w:rFonts w:ascii="Cambria" w:eastAsia="Calibri" w:hAnsi="Cambria" w:cs="Arial"/>
          <w:bCs/>
          <w:color w:val="000000"/>
          <w:sz w:val="22"/>
        </w:rPr>
      </w:r>
      <w:r w:rsidR="00ED7EEC">
        <w:rPr>
          <w:rFonts w:ascii="Cambria" w:eastAsia="Calibri" w:hAnsi="Cambria" w:cs="Arial"/>
          <w:bCs/>
          <w:color w:val="000000"/>
          <w:sz w:val="22"/>
        </w:rPr>
        <w:fldChar w:fldCharType="separate"/>
      </w:r>
      <w:r w:rsidR="00180B8B">
        <w:rPr>
          <w:rFonts w:ascii="Cambria" w:eastAsia="Calibri" w:hAnsi="Cambria" w:cs="Arial"/>
          <w:bCs/>
          <w:color w:val="000000"/>
          <w:sz w:val="22"/>
        </w:rPr>
        <w:t>5.1.1b)</w:t>
      </w:r>
      <w:r w:rsidR="00ED7EEC">
        <w:rPr>
          <w:rFonts w:ascii="Cambria" w:eastAsia="Calibri" w:hAnsi="Cambria" w:cs="Arial"/>
          <w:bCs/>
          <w:color w:val="000000"/>
          <w:sz w:val="22"/>
        </w:rPr>
        <w:fldChar w:fldCharType="end"/>
      </w:r>
      <w:r w:rsidR="00ED7EEC">
        <w:rPr>
          <w:rFonts w:ascii="Cambria" w:eastAsia="Calibri" w:hAnsi="Cambria" w:cs="Arial"/>
          <w:bCs/>
          <w:color w:val="000000"/>
          <w:sz w:val="22"/>
        </w:rPr>
        <w:t xml:space="preserve"> Zmluvy</w:t>
      </w:r>
      <w:r>
        <w:rPr>
          <w:rFonts w:ascii="Cambria" w:eastAsia="Calibri" w:hAnsi="Cambria" w:cs="Arial"/>
          <w:bCs/>
          <w:color w:val="000000"/>
          <w:sz w:val="22"/>
        </w:rPr>
        <w:t xml:space="preserve"> je Zhotoviteľ oprávnený vystaviť za každý</w:t>
      </w:r>
      <w:r w:rsidR="00ED7EEC">
        <w:rPr>
          <w:rFonts w:ascii="Cambria" w:eastAsia="Calibri" w:hAnsi="Cambria" w:cs="Arial"/>
          <w:bCs/>
          <w:color w:val="000000"/>
          <w:sz w:val="22"/>
        </w:rPr>
        <w:t xml:space="preserve"> kalendárny</w:t>
      </w:r>
      <w:r>
        <w:rPr>
          <w:rFonts w:ascii="Cambria" w:eastAsia="Calibri" w:hAnsi="Cambria" w:cs="Arial"/>
          <w:bCs/>
          <w:color w:val="000000"/>
          <w:sz w:val="22"/>
        </w:rPr>
        <w:t xml:space="preserve"> mesiac</w:t>
      </w:r>
      <w:r w:rsidRPr="001D2520">
        <w:rPr>
          <w:rFonts w:ascii="Cambria" w:eastAsia="Calibri" w:hAnsi="Cambria" w:cs="Arial"/>
          <w:bCs/>
          <w:color w:val="000000"/>
          <w:sz w:val="22"/>
        </w:rPr>
        <w:t xml:space="preserve"> Obdobia </w:t>
      </w:r>
      <w:r w:rsidR="00ED7EEC">
        <w:rPr>
          <w:rFonts w:ascii="Cambria" w:eastAsia="Calibri" w:hAnsi="Cambria" w:cs="Arial"/>
          <w:bCs/>
          <w:color w:val="000000"/>
          <w:sz w:val="22"/>
        </w:rPr>
        <w:t>poskytovania Služieb najneskôr do desiatich dní odo dňa uplynutia príslušného kalendárneho mesiaca.</w:t>
      </w:r>
    </w:p>
    <w:p w14:paraId="6A964366" w14:textId="74AEAF25" w:rsidR="007F2126" w:rsidRPr="00D34936" w:rsidRDefault="003B3362" w:rsidP="00D47FC9">
      <w:pPr>
        <w:numPr>
          <w:ilvl w:val="2"/>
          <w:numId w:val="15"/>
        </w:numPr>
        <w:spacing w:before="0" w:after="120" w:line="240" w:lineRule="auto"/>
        <w:jc w:val="both"/>
        <w:rPr>
          <w:rFonts w:ascii="Cambria" w:hAnsi="Cambria" w:cs="Arial"/>
          <w:sz w:val="22"/>
        </w:rPr>
      </w:pPr>
      <w:r w:rsidRPr="00D34936">
        <w:rPr>
          <w:rFonts w:ascii="Cambria" w:eastAsia="Calibri" w:hAnsi="Cambria" w:cs="Arial"/>
          <w:bCs/>
          <w:color w:val="000000"/>
          <w:sz w:val="22"/>
        </w:rPr>
        <w:t>N</w:t>
      </w:r>
      <w:r w:rsidR="007F2126" w:rsidRPr="00D34936">
        <w:rPr>
          <w:rFonts w:ascii="Cambria" w:hAnsi="Cambria" w:cs="Arial"/>
          <w:sz w:val="22"/>
        </w:rPr>
        <w:t xml:space="preserve">a </w:t>
      </w:r>
      <w:r w:rsidR="00EC2C7F">
        <w:rPr>
          <w:rFonts w:ascii="Cambria" w:hAnsi="Cambria" w:cs="Arial"/>
          <w:sz w:val="22"/>
        </w:rPr>
        <w:t xml:space="preserve">každú </w:t>
      </w:r>
      <w:r w:rsidR="007F2126" w:rsidRPr="00D34936">
        <w:rPr>
          <w:rFonts w:ascii="Cambria" w:hAnsi="Cambria" w:cs="Arial"/>
          <w:bCs/>
          <w:sz w:val="22"/>
        </w:rPr>
        <w:t>vystavenú</w:t>
      </w:r>
      <w:r w:rsidR="007F2126" w:rsidRPr="00D34936">
        <w:rPr>
          <w:rFonts w:ascii="Cambria" w:hAnsi="Cambria" w:cs="Arial"/>
          <w:sz w:val="22"/>
        </w:rPr>
        <w:t xml:space="preserve"> faktúru </w:t>
      </w:r>
      <w:r w:rsidR="007264F5" w:rsidRPr="00D34936">
        <w:rPr>
          <w:rFonts w:ascii="Cambria" w:hAnsi="Cambria" w:cs="Arial"/>
          <w:sz w:val="22"/>
        </w:rPr>
        <w:t xml:space="preserve">sa </w:t>
      </w:r>
      <w:r w:rsidR="007F2126" w:rsidRPr="00D34936">
        <w:rPr>
          <w:rFonts w:ascii="Cambria" w:hAnsi="Cambria" w:cs="Arial"/>
          <w:sz w:val="22"/>
        </w:rPr>
        <w:t>budú vzťahovať nasledovné podmienky:</w:t>
      </w:r>
    </w:p>
    <w:p w14:paraId="5A8BAB9F" w14:textId="382C3C7E" w:rsidR="007B38A1" w:rsidRPr="00D34936" w:rsidRDefault="00CC20B1"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faktúra doručená </w:t>
      </w:r>
      <w:r w:rsidR="00EC1AF1" w:rsidRPr="00D34936">
        <w:rPr>
          <w:rFonts w:ascii="Cambria" w:hAnsi="Cambria" w:cs="Arial"/>
          <w:sz w:val="22"/>
        </w:rPr>
        <w:t xml:space="preserve">Objednávateľovi na zaplatenie </w:t>
      </w:r>
      <w:r w:rsidR="007B38A1" w:rsidRPr="00D34936">
        <w:rPr>
          <w:rFonts w:ascii="Cambria" w:hAnsi="Cambria" w:cs="Arial"/>
          <w:sz w:val="22"/>
        </w:rPr>
        <w:t>musí obsahovať minimálne nasledovné údaje:</w:t>
      </w:r>
    </w:p>
    <w:p w14:paraId="3EABA6B5" w14:textId="6A855452"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číslo faktúry;</w:t>
      </w:r>
    </w:p>
    <w:p w14:paraId="5A27365C" w14:textId="1E7D2AE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Objednávateľa podľa Zmluvy;</w:t>
      </w:r>
    </w:p>
    <w:p w14:paraId="2D5D41A3" w14:textId="6C53C778"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D34936">
        <w:rPr>
          <w:rFonts w:ascii="Cambria" w:hAnsi="Cambria" w:cs="Arial"/>
          <w:bCs/>
          <w:sz w:val="22"/>
        </w:rPr>
        <w:t>;</w:t>
      </w:r>
    </w:p>
    <w:p w14:paraId="6DABD85D" w14:textId="0D04750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označenie banky a čísla účtu, na ktorý ma byť platba zaplatená, vrátane konštantného a variabilného symbolu</w:t>
      </w:r>
      <w:r w:rsidR="00147B3D" w:rsidRPr="00D34936">
        <w:rPr>
          <w:rFonts w:ascii="Cambria" w:hAnsi="Cambria" w:cs="Arial"/>
          <w:bCs/>
          <w:sz w:val="22"/>
        </w:rPr>
        <w:t xml:space="preserve"> (ak je)</w:t>
      </w:r>
      <w:r w:rsidR="00807E74" w:rsidRPr="00D34936">
        <w:rPr>
          <w:rFonts w:ascii="Cambria" w:hAnsi="Cambria" w:cs="Arial"/>
          <w:bCs/>
          <w:sz w:val="22"/>
        </w:rPr>
        <w:t>;</w:t>
      </w:r>
    </w:p>
    <w:p w14:paraId="749852EE" w14:textId="2DAC1E3E"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deň vystavenia faktúry, deň splatnosti a deň dodania</w:t>
      </w:r>
      <w:r w:rsidR="00807E74" w:rsidRPr="00D34936">
        <w:rPr>
          <w:rFonts w:ascii="Cambria" w:hAnsi="Cambria" w:cs="Arial"/>
          <w:bCs/>
          <w:sz w:val="22"/>
        </w:rPr>
        <w:t>;</w:t>
      </w:r>
    </w:p>
    <w:p w14:paraId="12B26B13" w14:textId="2D3DA16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rozsah a druh plnenia</w:t>
      </w:r>
      <w:r w:rsidR="00807E74" w:rsidRPr="00D34936">
        <w:rPr>
          <w:rFonts w:ascii="Cambria" w:hAnsi="Cambria" w:cs="Arial"/>
          <w:bCs/>
          <w:sz w:val="22"/>
        </w:rPr>
        <w:t>;</w:t>
      </w:r>
    </w:p>
    <w:p w14:paraId="7DB79636" w14:textId="321AD7D6" w:rsidR="007B38A1" w:rsidRPr="00D34936" w:rsidRDefault="00733243"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údaje o </w:t>
      </w:r>
      <w:r w:rsidR="007B38A1" w:rsidRPr="00D34936">
        <w:rPr>
          <w:rFonts w:ascii="Cambria" w:hAnsi="Cambria" w:cs="Arial"/>
          <w:bCs/>
          <w:sz w:val="22"/>
        </w:rPr>
        <w:t>základ</w:t>
      </w:r>
      <w:r w:rsidRPr="00D34936">
        <w:rPr>
          <w:rFonts w:ascii="Cambria" w:hAnsi="Cambria" w:cs="Arial"/>
          <w:bCs/>
          <w:sz w:val="22"/>
        </w:rPr>
        <w:t>e</w:t>
      </w:r>
      <w:r w:rsidR="007B38A1" w:rsidRPr="00D34936">
        <w:rPr>
          <w:rFonts w:ascii="Cambria" w:hAnsi="Cambria" w:cs="Arial"/>
          <w:bCs/>
          <w:sz w:val="22"/>
        </w:rPr>
        <w:t xml:space="preserve"> dane</w:t>
      </w:r>
      <w:r w:rsidRPr="00D34936">
        <w:rPr>
          <w:rFonts w:ascii="Cambria" w:hAnsi="Cambria" w:cs="Arial"/>
          <w:bCs/>
          <w:sz w:val="22"/>
        </w:rPr>
        <w:t xml:space="preserve">, </w:t>
      </w:r>
      <w:r w:rsidR="007B38A1" w:rsidRPr="00D34936">
        <w:rPr>
          <w:rFonts w:ascii="Cambria" w:hAnsi="Cambria" w:cs="Arial"/>
          <w:bCs/>
          <w:sz w:val="22"/>
        </w:rPr>
        <w:t>výšk</w:t>
      </w:r>
      <w:r w:rsidRPr="00D34936">
        <w:rPr>
          <w:rFonts w:ascii="Cambria" w:hAnsi="Cambria" w:cs="Arial"/>
          <w:bCs/>
          <w:sz w:val="22"/>
        </w:rPr>
        <w:t>e</w:t>
      </w:r>
      <w:r w:rsidR="007B38A1" w:rsidRPr="00D34936">
        <w:rPr>
          <w:rFonts w:ascii="Cambria" w:hAnsi="Cambria" w:cs="Arial"/>
          <w:bCs/>
          <w:sz w:val="22"/>
        </w:rPr>
        <w:t xml:space="preserve"> dane</w:t>
      </w:r>
      <w:r w:rsidR="00807E74" w:rsidRPr="00D34936">
        <w:rPr>
          <w:rFonts w:ascii="Cambria" w:hAnsi="Cambria" w:cs="Arial"/>
          <w:bCs/>
          <w:sz w:val="22"/>
        </w:rPr>
        <w:t>;</w:t>
      </w:r>
    </w:p>
    <w:p w14:paraId="01D3A1D9" w14:textId="77777777" w:rsidR="004F4453" w:rsidRPr="00D34936" w:rsidRDefault="009C2BF6"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čiastku bez DPH</w:t>
      </w:r>
      <w:r w:rsidR="004F4453" w:rsidRPr="00D34936">
        <w:rPr>
          <w:rFonts w:ascii="Cambria" w:hAnsi="Cambria" w:cs="Arial"/>
          <w:bCs/>
          <w:sz w:val="22"/>
        </w:rPr>
        <w:t>;</w:t>
      </w:r>
    </w:p>
    <w:p w14:paraId="070AA2DC" w14:textId="765369E1" w:rsidR="007B38A1" w:rsidRPr="00D34936" w:rsidRDefault="007C38AA"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výšku</w:t>
      </w:r>
      <w:r w:rsidR="004F4453" w:rsidRPr="00D34936">
        <w:rPr>
          <w:rFonts w:ascii="Cambria" w:hAnsi="Cambria" w:cs="Arial"/>
          <w:bCs/>
          <w:sz w:val="22"/>
        </w:rPr>
        <w:t xml:space="preserve"> DPH</w:t>
      </w:r>
      <w:r w:rsidR="009C2BF6" w:rsidRPr="00D34936">
        <w:rPr>
          <w:rFonts w:ascii="Cambria" w:hAnsi="Cambria" w:cs="Arial"/>
          <w:bCs/>
          <w:sz w:val="22"/>
        </w:rPr>
        <w:t xml:space="preserve"> a </w:t>
      </w:r>
      <w:r w:rsidR="007B38A1" w:rsidRPr="00D34936">
        <w:rPr>
          <w:rFonts w:ascii="Cambria" w:hAnsi="Cambria" w:cs="Arial"/>
          <w:bCs/>
          <w:sz w:val="22"/>
        </w:rPr>
        <w:t>celkovú čiastku vrátane DPH</w:t>
      </w:r>
      <w:r w:rsidR="00C91CBE" w:rsidRPr="00D34936">
        <w:rPr>
          <w:rFonts w:ascii="Cambria" w:hAnsi="Cambria" w:cs="Arial"/>
          <w:bCs/>
          <w:sz w:val="22"/>
        </w:rPr>
        <w:t xml:space="preserve"> (</w:t>
      </w:r>
      <w:r w:rsidR="004F4453" w:rsidRPr="00D34936">
        <w:rPr>
          <w:rFonts w:ascii="Cambria" w:hAnsi="Cambria" w:cs="Arial"/>
          <w:bCs/>
          <w:sz w:val="22"/>
        </w:rPr>
        <w:t>Zhotoviteľ vždy na faktúre uvedie podľa akého režimu v zmysle Právnych predpisov sa uplatňuje príslušná sadzba DPH</w:t>
      </w:r>
      <w:r w:rsidR="005C7FB5" w:rsidRPr="00D34936">
        <w:rPr>
          <w:rFonts w:ascii="Cambria" w:hAnsi="Cambria" w:cs="Arial"/>
          <w:bCs/>
          <w:sz w:val="22"/>
        </w:rPr>
        <w:t>)</w:t>
      </w:r>
      <w:r w:rsidR="00807E74" w:rsidRPr="00D34936">
        <w:rPr>
          <w:rFonts w:ascii="Cambria" w:hAnsi="Cambria" w:cs="Arial"/>
          <w:bCs/>
          <w:sz w:val="22"/>
        </w:rPr>
        <w:t>;</w:t>
      </w:r>
    </w:p>
    <w:p w14:paraId="624214A7" w14:textId="0040487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akékoľvek ďalšie údaje vyžadované pre takéto doklady Právnymi predpismi</w:t>
      </w:r>
      <w:r w:rsidR="00807E74" w:rsidRPr="00D34936">
        <w:rPr>
          <w:rFonts w:ascii="Cambria" w:hAnsi="Cambria" w:cs="Arial"/>
          <w:bCs/>
          <w:sz w:val="22"/>
        </w:rPr>
        <w:t>.</w:t>
      </w:r>
    </w:p>
    <w:p w14:paraId="3F37C5CB" w14:textId="064F2AAB" w:rsidR="00A65492" w:rsidRPr="00D34936" w:rsidRDefault="002B4096"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faktúra bude uhradená</w:t>
      </w:r>
      <w:r w:rsidR="00EC1AF1" w:rsidRPr="00D34936">
        <w:rPr>
          <w:rFonts w:ascii="Cambria" w:hAnsi="Cambria" w:cs="Arial"/>
          <w:sz w:val="22"/>
        </w:rPr>
        <w:t xml:space="preserve"> bezhotovostným prevodom na účet Zhotoviteľa uvedený v záhlaví Zmluvy</w:t>
      </w:r>
      <w:r w:rsidR="00A65492" w:rsidRPr="00D34936">
        <w:rPr>
          <w:rFonts w:ascii="Cambria" w:hAnsi="Cambria" w:cs="Arial"/>
          <w:sz w:val="22"/>
        </w:rPr>
        <w:t>;</w:t>
      </w:r>
    </w:p>
    <w:p w14:paraId="26249274" w14:textId="2117DC4A" w:rsidR="005439F2"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faktúre za Dielo bude </w:t>
      </w:r>
      <w:r w:rsidR="005439F2" w:rsidRPr="00D34936">
        <w:rPr>
          <w:rFonts w:ascii="Cambria" w:hAnsi="Cambria" w:cs="Arial"/>
          <w:sz w:val="22"/>
        </w:rPr>
        <w:t xml:space="preserve">splatnosť </w:t>
      </w:r>
      <w:r w:rsidR="00E80185" w:rsidRPr="00D34936">
        <w:rPr>
          <w:rFonts w:ascii="Cambria" w:hAnsi="Cambria" w:cs="Arial"/>
          <w:sz w:val="22"/>
        </w:rPr>
        <w:t>prvej úhrady</w:t>
      </w:r>
      <w:r w:rsidR="005439F2" w:rsidRPr="00D34936">
        <w:rPr>
          <w:rFonts w:ascii="Cambria" w:hAnsi="Cambria" w:cs="Arial"/>
          <w:sz w:val="22"/>
        </w:rPr>
        <w:t xml:space="preserve"> bude 60 dní odo dňa doručenia</w:t>
      </w:r>
      <w:r w:rsidR="00E80185" w:rsidRPr="00D34936">
        <w:rPr>
          <w:rFonts w:ascii="Cambria" w:hAnsi="Cambria" w:cs="Arial"/>
          <w:sz w:val="22"/>
        </w:rPr>
        <w:t xml:space="preserve"> faktúry</w:t>
      </w:r>
      <w:r w:rsidR="005439F2" w:rsidRPr="00D34936">
        <w:rPr>
          <w:rFonts w:ascii="Cambria" w:hAnsi="Cambria" w:cs="Arial"/>
          <w:sz w:val="22"/>
        </w:rPr>
        <w:t xml:space="preserve"> do sídla Objednávateľa</w:t>
      </w:r>
      <w:r w:rsidR="00E80185" w:rsidRPr="00D34936">
        <w:rPr>
          <w:rFonts w:ascii="Cambria" w:hAnsi="Cambria" w:cs="Arial"/>
          <w:sz w:val="22"/>
        </w:rPr>
        <w:t xml:space="preserve"> a splatnosť ďalších úhrad bude vždy </w:t>
      </w:r>
      <w:r w:rsidR="00D317E8" w:rsidRPr="00D34936">
        <w:rPr>
          <w:rFonts w:ascii="Cambria" w:hAnsi="Cambria" w:cs="Arial"/>
          <w:sz w:val="22"/>
        </w:rPr>
        <w:t>ku dňu uplynutia kalendárneho štvrťroka odo dňa vystavenia faktúry</w:t>
      </w:r>
      <w:r w:rsidR="005439F2" w:rsidRPr="00D34936">
        <w:rPr>
          <w:rFonts w:ascii="Cambria" w:hAnsi="Cambria" w:cs="Arial"/>
          <w:sz w:val="22"/>
        </w:rPr>
        <w:t>;</w:t>
      </w:r>
    </w:p>
    <w:p w14:paraId="0296DF3B" w14:textId="5C6A6686" w:rsidR="002E2EC2" w:rsidRPr="00D34936" w:rsidRDefault="002E2EC2" w:rsidP="002E2EC2">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k faktúre </w:t>
      </w:r>
      <w:r>
        <w:rPr>
          <w:rFonts w:ascii="Cambria" w:hAnsi="Cambria" w:cs="Arial"/>
          <w:sz w:val="22"/>
        </w:rPr>
        <w:t xml:space="preserve">ceny za Dielo </w:t>
      </w:r>
      <w:r w:rsidRPr="00D34936">
        <w:rPr>
          <w:rFonts w:ascii="Cambria" w:hAnsi="Cambria" w:cs="Arial"/>
          <w:sz w:val="22"/>
        </w:rPr>
        <w:t xml:space="preserve">Zhotoviteľ predloží aj rozpis splátok faktúry v súlade s rozpisom splátok podľa bodu </w:t>
      </w:r>
      <w:r w:rsidRPr="00D34936">
        <w:rPr>
          <w:rFonts w:ascii="Cambria" w:hAnsi="Cambria" w:cs="Arial"/>
          <w:sz w:val="22"/>
        </w:rPr>
        <w:fldChar w:fldCharType="begin"/>
      </w:r>
      <w:r w:rsidRPr="00D34936">
        <w:rPr>
          <w:rFonts w:ascii="Cambria" w:hAnsi="Cambria" w:cs="Arial"/>
          <w:sz w:val="22"/>
        </w:rPr>
        <w:instrText xml:space="preserve"> REF _Ref48914226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5.1.3</w:t>
      </w:r>
      <w:r w:rsidRPr="00D34936">
        <w:rPr>
          <w:rFonts w:ascii="Cambria" w:hAnsi="Cambria" w:cs="Arial"/>
          <w:sz w:val="22"/>
        </w:rPr>
        <w:fldChar w:fldCharType="end"/>
      </w:r>
      <w:r w:rsidRPr="00D34936">
        <w:rPr>
          <w:rFonts w:ascii="Cambria" w:hAnsi="Cambria" w:cs="Arial"/>
          <w:sz w:val="22"/>
        </w:rPr>
        <w:t xml:space="preserve"> tejto Zmluvy</w:t>
      </w:r>
      <w:r>
        <w:rPr>
          <w:rFonts w:ascii="Cambria" w:hAnsi="Cambria" w:cs="Arial"/>
          <w:sz w:val="22"/>
        </w:rPr>
        <w:t>;</w:t>
      </w:r>
    </w:p>
    <w:p w14:paraId="2B6AC665" w14:textId="5CE751C3" w:rsidR="00EC2C7F" w:rsidRPr="00D34936"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faktúram za Služby bude splatnosť 30 dní </w:t>
      </w:r>
      <w:r w:rsidR="002E2EC2" w:rsidRPr="00D34936">
        <w:rPr>
          <w:rFonts w:ascii="Cambria" w:hAnsi="Cambria" w:cs="Arial"/>
          <w:sz w:val="22"/>
        </w:rPr>
        <w:t>odo dňa doručenia faktúry do sídla Objednávateľa</w:t>
      </w:r>
      <w:r w:rsidR="002E2EC2">
        <w:rPr>
          <w:rFonts w:ascii="Cambria" w:hAnsi="Cambria" w:cs="Arial"/>
          <w:sz w:val="22"/>
        </w:rPr>
        <w:t>.</w:t>
      </w:r>
    </w:p>
    <w:p w14:paraId="3363789A" w14:textId="4DACFADB" w:rsidR="00EC1AF1" w:rsidRPr="00D34936" w:rsidRDefault="00E329CC"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faktúra nebude obsahovať vyššie uvedené údaje alebo</w:t>
      </w:r>
      <w:r w:rsidR="00A15B9D" w:rsidRPr="00D34936">
        <w:rPr>
          <w:rFonts w:ascii="Cambria" w:hAnsi="Cambria" w:cs="Arial"/>
          <w:sz w:val="22"/>
        </w:rPr>
        <w:t xml:space="preserve"> povinné údaje v zmysle Právnych predpisov, nebudú</w:t>
      </w:r>
      <w:r w:rsidRPr="00D34936">
        <w:rPr>
          <w:rFonts w:ascii="Cambria" w:hAnsi="Cambria" w:cs="Arial"/>
          <w:sz w:val="22"/>
        </w:rPr>
        <w:t xml:space="preserve"> k nej priložené prílohy, alebo ak </w:t>
      </w:r>
      <w:r w:rsidRPr="00D34936">
        <w:rPr>
          <w:rFonts w:ascii="Cambria" w:hAnsi="Cambria" w:cs="Arial"/>
          <w:bCs/>
          <w:sz w:val="22"/>
        </w:rPr>
        <w:t>nebude</w:t>
      </w:r>
      <w:r w:rsidRPr="00D34936">
        <w:rPr>
          <w:rFonts w:ascii="Cambria" w:hAnsi="Cambria" w:cs="Arial"/>
          <w:sz w:val="22"/>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4D456218" w:rsidR="00902089" w:rsidRPr="00D34936" w:rsidRDefault="0097407A">
      <w:pPr>
        <w:numPr>
          <w:ilvl w:val="2"/>
          <w:numId w:val="15"/>
        </w:numPr>
        <w:spacing w:before="0" w:after="120" w:line="240" w:lineRule="auto"/>
        <w:jc w:val="both"/>
        <w:rPr>
          <w:rFonts w:ascii="Cambria" w:hAnsi="Cambria" w:cs="Arial"/>
          <w:sz w:val="22"/>
        </w:rPr>
      </w:pPr>
      <w:bookmarkStart w:id="51" w:name="_Ref48914793"/>
      <w:r w:rsidRPr="00D34936">
        <w:rPr>
          <w:rFonts w:ascii="Cambria" w:hAnsi="Cambria" w:cs="Arial"/>
          <w:sz w:val="22"/>
        </w:rPr>
        <w:t xml:space="preserve">Zhotoviteľ je oprávnený po vystavení faktúry na </w:t>
      </w:r>
      <w:r w:rsidR="002E2EC2">
        <w:rPr>
          <w:rFonts w:ascii="Cambria" w:hAnsi="Cambria" w:cs="Arial"/>
          <w:sz w:val="22"/>
        </w:rPr>
        <w:t xml:space="preserve">čiastku </w:t>
      </w:r>
      <w:r w:rsidRPr="00D34936">
        <w:rPr>
          <w:rFonts w:ascii="Cambria" w:hAnsi="Cambria" w:cs="Arial"/>
          <w:sz w:val="22"/>
        </w:rPr>
        <w:t>Zmluvn</w:t>
      </w:r>
      <w:r w:rsidR="002E2EC2">
        <w:rPr>
          <w:rFonts w:ascii="Cambria" w:hAnsi="Cambria" w:cs="Arial"/>
          <w:sz w:val="22"/>
        </w:rPr>
        <w:t>ej</w:t>
      </w:r>
      <w:r w:rsidRPr="00D34936">
        <w:rPr>
          <w:rFonts w:ascii="Cambria" w:hAnsi="Cambria" w:cs="Arial"/>
          <w:sz w:val="22"/>
        </w:rPr>
        <w:t xml:space="preserve"> cen</w:t>
      </w:r>
      <w:r w:rsidR="002E2EC2">
        <w:rPr>
          <w:rFonts w:ascii="Cambria" w:hAnsi="Cambria" w:cs="Arial"/>
          <w:sz w:val="22"/>
        </w:rPr>
        <w:t>y za Dielo</w:t>
      </w:r>
      <w:r w:rsidRPr="00D34936">
        <w:rPr>
          <w:rFonts w:ascii="Cambria" w:hAnsi="Cambria" w:cs="Arial"/>
          <w:sz w:val="22"/>
        </w:rPr>
        <w:t xml:space="preserve"> pohľadávku na jej zaplatenie </w:t>
      </w:r>
      <w:r w:rsidR="002160B1" w:rsidRPr="00D34936">
        <w:rPr>
          <w:rFonts w:ascii="Cambria" w:hAnsi="Cambria" w:cs="Arial"/>
          <w:sz w:val="22"/>
        </w:rPr>
        <w:t>postúpiť na tretiu osobu</w:t>
      </w:r>
      <w:r w:rsidR="001E7C91" w:rsidRPr="00D34936">
        <w:rPr>
          <w:rFonts w:ascii="Cambria" w:hAnsi="Cambria" w:cs="Arial"/>
          <w:sz w:val="22"/>
        </w:rPr>
        <w:t xml:space="preserve"> jedine po predchádzajúcom písomnom schválení Objednávateľa</w:t>
      </w:r>
      <w:r w:rsidR="00F265F7" w:rsidRPr="00D34936">
        <w:rPr>
          <w:rFonts w:ascii="Cambria" w:hAnsi="Cambria" w:cs="Arial"/>
          <w:sz w:val="22"/>
        </w:rPr>
        <w:t>;</w:t>
      </w:r>
      <w:r w:rsidR="002F0E75" w:rsidRPr="00D34936">
        <w:rPr>
          <w:rFonts w:ascii="Cambria" w:hAnsi="Cambria" w:cs="Arial"/>
          <w:sz w:val="22"/>
        </w:rPr>
        <w:t xml:space="preserve"> </w:t>
      </w:r>
      <w:r w:rsidR="00FA2F22" w:rsidRPr="00D34936">
        <w:rPr>
          <w:rFonts w:ascii="Cambria" w:hAnsi="Cambria" w:cs="Arial"/>
          <w:sz w:val="22"/>
        </w:rPr>
        <w:t xml:space="preserve">Objednávateľ je oprávnený </w:t>
      </w:r>
      <w:r w:rsidR="00271FA2" w:rsidRPr="00D34936">
        <w:rPr>
          <w:rFonts w:ascii="Cambria" w:hAnsi="Cambria" w:cs="Arial"/>
          <w:sz w:val="22"/>
        </w:rPr>
        <w:t>udelenie tohto</w:t>
      </w:r>
      <w:r w:rsidR="00FA2F22" w:rsidRPr="00D34936">
        <w:rPr>
          <w:rFonts w:ascii="Cambria" w:hAnsi="Cambria" w:cs="Arial"/>
          <w:sz w:val="22"/>
        </w:rPr>
        <w:t xml:space="preserve"> súhlas</w:t>
      </w:r>
      <w:r w:rsidR="00271FA2" w:rsidRPr="00D34936">
        <w:rPr>
          <w:rFonts w:ascii="Cambria" w:hAnsi="Cambria" w:cs="Arial"/>
          <w:sz w:val="22"/>
        </w:rPr>
        <w:t>u</w:t>
      </w:r>
      <w:r w:rsidR="00FA2F22" w:rsidRPr="00D34936">
        <w:rPr>
          <w:rFonts w:ascii="Cambria" w:hAnsi="Cambria" w:cs="Arial"/>
          <w:sz w:val="22"/>
        </w:rPr>
        <w:t xml:space="preserve"> </w:t>
      </w:r>
      <w:r w:rsidR="00271FA2" w:rsidRPr="00D34936">
        <w:rPr>
          <w:rFonts w:ascii="Cambria" w:hAnsi="Cambria" w:cs="Arial"/>
          <w:sz w:val="22"/>
        </w:rPr>
        <w:t>odoprieť</w:t>
      </w:r>
      <w:r w:rsidR="00FA2F22" w:rsidRPr="00D34936">
        <w:rPr>
          <w:rFonts w:ascii="Cambria" w:hAnsi="Cambria" w:cs="Arial"/>
          <w:sz w:val="22"/>
        </w:rPr>
        <w:t xml:space="preserve"> jedine v</w:t>
      </w:r>
      <w:r w:rsidR="00E36D27" w:rsidRPr="00D34936">
        <w:rPr>
          <w:rFonts w:ascii="Cambria" w:hAnsi="Cambria" w:cs="Arial"/>
          <w:sz w:val="22"/>
        </w:rPr>
        <w:t> </w:t>
      </w:r>
      <w:r w:rsidR="00FA2F22" w:rsidRPr="00D34936">
        <w:rPr>
          <w:rFonts w:ascii="Cambria" w:hAnsi="Cambria" w:cs="Arial"/>
          <w:sz w:val="22"/>
        </w:rPr>
        <w:t>prípade</w:t>
      </w:r>
      <w:r w:rsidR="00E36D27" w:rsidRPr="00D34936">
        <w:rPr>
          <w:rFonts w:ascii="Cambria" w:hAnsi="Cambria" w:cs="Arial"/>
          <w:sz w:val="22"/>
        </w:rPr>
        <w:t>, ak by</w:t>
      </w:r>
      <w:r w:rsidR="00FA2F22" w:rsidRPr="00D34936">
        <w:rPr>
          <w:rFonts w:ascii="Cambria" w:hAnsi="Cambria" w:cs="Arial"/>
          <w:sz w:val="22"/>
        </w:rPr>
        <w:t xml:space="preserve"> </w:t>
      </w:r>
      <w:r w:rsidR="00E36D27" w:rsidRPr="00D34936">
        <w:rPr>
          <w:rFonts w:ascii="Cambria" w:hAnsi="Cambria" w:cs="Arial"/>
          <w:sz w:val="22"/>
        </w:rPr>
        <w:t>podľa v tom čase platných Právnych predpisov takéto postúpenie</w:t>
      </w:r>
      <w:r w:rsidR="00333731" w:rsidRPr="00D34936">
        <w:rPr>
          <w:rFonts w:ascii="Cambria" w:hAnsi="Cambria" w:cs="Arial"/>
          <w:sz w:val="22"/>
        </w:rPr>
        <w:t xml:space="preserve"> malo alebo</w:t>
      </w:r>
      <w:r w:rsidR="00E36D27" w:rsidRPr="00D34936">
        <w:rPr>
          <w:rFonts w:ascii="Cambria" w:hAnsi="Cambria" w:cs="Arial"/>
          <w:sz w:val="22"/>
        </w:rPr>
        <w:t xml:space="preserve"> mohlo mať negatívny vplyv na posudzovanie vykazovania takéhoto záväzku v účtovníctve Objednávateľa, a to najmä s ohľadom na </w:t>
      </w:r>
      <w:r w:rsidR="0078695B" w:rsidRPr="00D34936">
        <w:rPr>
          <w:rFonts w:ascii="Cambria" w:hAnsi="Cambria" w:cs="Arial"/>
          <w:sz w:val="22"/>
        </w:rPr>
        <w:t xml:space="preserve">vplyv takéhoto záväzku na výšku dlhu Objednávateľa </w:t>
      </w:r>
      <w:r w:rsidR="00215CD4">
        <w:rPr>
          <w:rFonts w:ascii="Cambria" w:hAnsi="Cambria" w:cs="Arial"/>
          <w:sz w:val="22"/>
        </w:rPr>
        <w:t xml:space="preserve">(oproti dopadu na výšku dlhu, ak by pohľadávka postúpená nebola) </w:t>
      </w:r>
      <w:r w:rsidR="0078695B" w:rsidRPr="00D34936">
        <w:rPr>
          <w:rFonts w:ascii="Cambria" w:hAnsi="Cambria" w:cs="Arial"/>
          <w:sz w:val="22"/>
        </w:rPr>
        <w:t>podľa</w:t>
      </w:r>
      <w:r w:rsidR="00333731" w:rsidRPr="00D34936">
        <w:rPr>
          <w:rFonts w:ascii="Cambria" w:hAnsi="Cambria" w:cs="Arial"/>
          <w:sz w:val="22"/>
        </w:rPr>
        <w:t xml:space="preserve"> platných</w:t>
      </w:r>
      <w:r w:rsidR="0078695B" w:rsidRPr="00D34936">
        <w:rPr>
          <w:rFonts w:ascii="Cambria" w:hAnsi="Cambria" w:cs="Arial"/>
          <w:sz w:val="22"/>
        </w:rPr>
        <w:t xml:space="preserve"> pravidiel rozpočtového hospodárenia </w:t>
      </w:r>
      <w:r w:rsidR="00333731" w:rsidRPr="00D34936">
        <w:rPr>
          <w:rFonts w:ascii="Cambria" w:hAnsi="Cambria" w:cs="Arial"/>
          <w:sz w:val="22"/>
        </w:rPr>
        <w:t>v zmysle</w:t>
      </w:r>
      <w:r w:rsidR="0078695B" w:rsidRPr="00D34936">
        <w:rPr>
          <w:rFonts w:ascii="Cambria" w:hAnsi="Cambria" w:cs="Arial"/>
          <w:sz w:val="22"/>
        </w:rPr>
        <w:t xml:space="preserve"> Právnych predpisov</w:t>
      </w:r>
      <w:r w:rsidR="00075CFF" w:rsidRPr="00D34936">
        <w:rPr>
          <w:rFonts w:ascii="Cambria" w:hAnsi="Cambria" w:cs="Arial"/>
          <w:sz w:val="22"/>
        </w:rPr>
        <w:t xml:space="preserve"> alebo </w:t>
      </w:r>
      <w:r w:rsidR="003801FC" w:rsidRPr="00D34936">
        <w:rPr>
          <w:rFonts w:ascii="Cambria" w:hAnsi="Cambria" w:cs="Arial"/>
          <w:sz w:val="22"/>
        </w:rPr>
        <w:t>by inak odporovalo Právnym predpisom</w:t>
      </w:r>
      <w:r w:rsidR="001E7C91" w:rsidRPr="00D34936">
        <w:rPr>
          <w:rFonts w:ascii="Cambria" w:hAnsi="Cambria" w:cs="Arial"/>
          <w:sz w:val="22"/>
        </w:rPr>
        <w:t>;</w:t>
      </w:r>
      <w:r w:rsidR="00872AE0" w:rsidRPr="00D34936">
        <w:rPr>
          <w:rFonts w:ascii="Cambria" w:hAnsi="Cambria" w:cs="Arial"/>
          <w:sz w:val="22"/>
        </w:rPr>
        <w:t xml:space="preserve"> Právny úkon, ktor</w:t>
      </w:r>
      <w:r w:rsidR="00AF2310" w:rsidRPr="00D34936">
        <w:rPr>
          <w:rFonts w:ascii="Cambria" w:hAnsi="Cambria" w:cs="Arial"/>
          <w:sz w:val="22"/>
        </w:rPr>
        <w:t>ého účelom by malo byť</w:t>
      </w:r>
      <w:r w:rsidR="00872AE0" w:rsidRPr="00D34936">
        <w:rPr>
          <w:rFonts w:ascii="Cambria" w:hAnsi="Cambria" w:cs="Arial"/>
          <w:sz w:val="22"/>
        </w:rPr>
        <w:t xml:space="preserve"> postúpen</w:t>
      </w:r>
      <w:r w:rsidR="00AF2310" w:rsidRPr="00D34936">
        <w:rPr>
          <w:rFonts w:ascii="Cambria" w:hAnsi="Cambria" w:cs="Arial"/>
          <w:sz w:val="22"/>
        </w:rPr>
        <w:t>ie</w:t>
      </w:r>
      <w:r w:rsidR="00872AE0" w:rsidRPr="00D34936">
        <w:rPr>
          <w:rFonts w:ascii="Cambria" w:hAnsi="Cambria" w:cs="Arial"/>
          <w:sz w:val="22"/>
        </w:rPr>
        <w:t xml:space="preserve"> pohľadávky </w:t>
      </w:r>
      <w:r w:rsidR="00AF2310" w:rsidRPr="00D34936">
        <w:rPr>
          <w:rFonts w:ascii="Cambria" w:hAnsi="Cambria" w:cs="Arial"/>
          <w:sz w:val="22"/>
        </w:rPr>
        <w:t>Zhotoviteľa</w:t>
      </w:r>
      <w:r w:rsidR="00872AE0" w:rsidRPr="00D34936">
        <w:rPr>
          <w:rFonts w:ascii="Cambria" w:hAnsi="Cambria" w:cs="Arial"/>
          <w:sz w:val="22"/>
        </w:rPr>
        <w:t xml:space="preserve"> v rozpore s</w:t>
      </w:r>
      <w:r w:rsidR="00AF2310" w:rsidRPr="00D34936">
        <w:rPr>
          <w:rFonts w:ascii="Cambria" w:hAnsi="Cambria" w:cs="Arial"/>
          <w:sz w:val="22"/>
        </w:rPr>
        <w:t> predchádzajúcou vetou</w:t>
      </w:r>
      <w:r w:rsidR="00872AE0" w:rsidRPr="00D34936">
        <w:rPr>
          <w:rFonts w:ascii="Cambria" w:hAnsi="Cambria" w:cs="Arial"/>
          <w:sz w:val="22"/>
        </w:rPr>
        <w:t xml:space="preserve"> </w:t>
      </w:r>
      <w:r w:rsidR="00AF2310" w:rsidRPr="00D34936">
        <w:rPr>
          <w:rFonts w:ascii="Cambria" w:hAnsi="Cambria" w:cs="Arial"/>
          <w:sz w:val="22"/>
        </w:rPr>
        <w:t>je</w:t>
      </w:r>
      <w:r w:rsidR="00872AE0" w:rsidRPr="00D34936">
        <w:rPr>
          <w:rFonts w:ascii="Cambria" w:hAnsi="Cambria" w:cs="Arial"/>
          <w:sz w:val="22"/>
        </w:rPr>
        <w:t xml:space="preserve"> podľa § 39 Občianskeho zákonníka neplatn</w:t>
      </w:r>
      <w:r w:rsidR="00F21F17" w:rsidRPr="00D34936">
        <w:rPr>
          <w:rFonts w:ascii="Cambria" w:hAnsi="Cambria" w:cs="Arial"/>
          <w:sz w:val="22"/>
        </w:rPr>
        <w:t>ý</w:t>
      </w:r>
      <w:r w:rsidR="00872AE0" w:rsidRPr="00D34936">
        <w:rPr>
          <w:rFonts w:ascii="Cambria" w:hAnsi="Cambria" w:cs="Arial"/>
          <w:sz w:val="22"/>
        </w:rPr>
        <w:t>.</w:t>
      </w:r>
      <w:bookmarkEnd w:id="51"/>
    </w:p>
    <w:p w14:paraId="51AED98D"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Riziko</w:t>
      </w:r>
      <w:r w:rsidRPr="00D34936">
        <w:rPr>
          <w:rFonts w:ascii="Cambria" w:hAnsi="Cambria" w:cs="Arial"/>
          <w:b/>
          <w:sz w:val="22"/>
        </w:rPr>
        <w:t xml:space="preserve"> a zodpovednosť za škodu</w:t>
      </w:r>
    </w:p>
    <w:p w14:paraId="3BDCD442" w14:textId="261B7945"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Zhotoviteľ zodpovedá za všetky škody, ktoré vzniknú jeho zavinením, ktoré vzniknú Objednávateľovi a iným osobám, na samotnom Diele</w:t>
      </w:r>
      <w:r w:rsidR="003C1D68" w:rsidRPr="00D34936">
        <w:rPr>
          <w:rFonts w:ascii="Cambria" w:hAnsi="Cambria" w:cs="Arial"/>
          <w:sz w:val="22"/>
        </w:rPr>
        <w:t xml:space="preserve"> a jeho súčastiach</w:t>
      </w:r>
      <w:r w:rsidRPr="00D34936">
        <w:rPr>
          <w:rFonts w:ascii="Cambria" w:hAnsi="Cambria" w:cs="Arial"/>
          <w:sz w:val="22"/>
        </w:rPr>
        <w:t xml:space="preserve">, na veciach, ako aj </w:t>
      </w:r>
      <w:r w:rsidR="00AC2695" w:rsidRPr="00D34936">
        <w:rPr>
          <w:rFonts w:ascii="Cambria" w:hAnsi="Cambria" w:cs="Arial"/>
          <w:sz w:val="22"/>
        </w:rPr>
        <w:t>osobám</w:t>
      </w:r>
      <w:r w:rsidRPr="00D34936">
        <w:rPr>
          <w:rFonts w:ascii="Cambria" w:hAnsi="Cambria" w:cs="Arial"/>
          <w:sz w:val="22"/>
        </w:rPr>
        <w:t xml:space="preserve">, pri prácach, ktorými bol poverený bez ohľadu na to, či tieto práce budú </w:t>
      </w:r>
      <w:r w:rsidRPr="00D34936">
        <w:rPr>
          <w:rFonts w:ascii="Cambria" w:hAnsi="Cambria" w:cs="Arial"/>
          <w:bCs/>
          <w:sz w:val="22"/>
        </w:rPr>
        <w:t>vykonané jeho zamestnancami alebo pracovníkmi, alebo ním poverenými Subdodávateľmi.</w:t>
      </w:r>
    </w:p>
    <w:p w14:paraId="0726E351" w14:textId="40F96DA2"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sidRPr="00D34936">
        <w:rPr>
          <w:rFonts w:ascii="Cambria" w:hAnsi="Cambria" w:cs="Arial"/>
          <w:bCs/>
          <w:sz w:val="22"/>
        </w:rPr>
        <w:t xml:space="preserve"> alebo ktoré sú ako povinnosť Zhotoviteľa v tejto Zmluve označené</w:t>
      </w:r>
      <w:r w:rsidRPr="00D34936">
        <w:rPr>
          <w:rFonts w:ascii="Cambria" w:hAnsi="Cambria" w:cs="Arial"/>
          <w:bCs/>
          <w:sz w:val="22"/>
        </w:rPr>
        <w:t>.</w:t>
      </w:r>
    </w:p>
    <w:p w14:paraId="73634CF6" w14:textId="71027547" w:rsidR="00DD6F9A"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Zhotoviteľ</w:t>
      </w:r>
      <w:r w:rsidRPr="00D34936">
        <w:rPr>
          <w:rFonts w:ascii="Cambria" w:hAnsi="Cambria" w:cs="Arial"/>
          <w:sz w:val="22"/>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D34936">
        <w:rPr>
          <w:rFonts w:ascii="Cambria" w:hAnsi="Cambria" w:cs="Arial"/>
          <w:sz w:val="22"/>
        </w:rPr>
        <w:t>a/</w:t>
      </w:r>
      <w:r w:rsidRPr="00D34936">
        <w:rPr>
          <w:rFonts w:ascii="Cambria" w:hAnsi="Cambria" w:cs="Arial"/>
          <w:sz w:val="22"/>
        </w:rPr>
        <w:t>alebo ak sa dá pripísať akejkoľvek nedbanlivosti, úmyselnému činu alebo porušeniu Zmluvy Zhotoviteľom</w:t>
      </w:r>
      <w:r w:rsidR="0032548A" w:rsidRPr="00D34936">
        <w:rPr>
          <w:rFonts w:ascii="Cambria" w:hAnsi="Cambria" w:cs="Arial"/>
          <w:sz w:val="22"/>
        </w:rPr>
        <w:t xml:space="preserve"> resp. </w:t>
      </w:r>
      <w:r w:rsidR="00010E05" w:rsidRPr="00D34936">
        <w:rPr>
          <w:rFonts w:ascii="Cambria" w:hAnsi="Cambria" w:cs="Arial"/>
          <w:sz w:val="22"/>
        </w:rPr>
        <w:t>v akom vyplýva z akýchkoľvek dôvodov na strane Zhotoviteľa</w:t>
      </w:r>
      <w:r w:rsidR="00687499" w:rsidRPr="00D34936">
        <w:rPr>
          <w:rFonts w:ascii="Cambria" w:hAnsi="Cambria" w:cs="Arial"/>
          <w:sz w:val="22"/>
        </w:rPr>
        <w:t xml:space="preserve">. </w:t>
      </w:r>
    </w:p>
    <w:p w14:paraId="6FDEFE7A" w14:textId="26B3E721" w:rsidR="00A52409" w:rsidRPr="00D34936" w:rsidRDefault="00BC6B70" w:rsidP="00D47FC9">
      <w:pPr>
        <w:numPr>
          <w:ilvl w:val="2"/>
          <w:numId w:val="15"/>
        </w:numPr>
        <w:spacing w:before="0" w:after="120" w:line="240" w:lineRule="auto"/>
        <w:jc w:val="both"/>
        <w:rPr>
          <w:rFonts w:ascii="Cambria" w:hAnsi="Cambria" w:cs="Arial"/>
          <w:sz w:val="22"/>
        </w:rPr>
      </w:pPr>
      <w:bookmarkStart w:id="52" w:name="_Ref485112014"/>
      <w:bookmarkStart w:id="53" w:name="_Ref485125405"/>
      <w:r w:rsidRPr="00D34936">
        <w:rPr>
          <w:rFonts w:ascii="Cambria" w:hAnsi="Cambria" w:cs="Arial"/>
          <w:sz w:val="22"/>
        </w:rPr>
        <w:t>Zmluvné strany nezodpovedajú</w:t>
      </w:r>
      <w:r w:rsidR="00A52409" w:rsidRPr="00D34936">
        <w:rPr>
          <w:rFonts w:ascii="Cambria" w:hAnsi="Cambria" w:cs="Arial"/>
          <w:sz w:val="22"/>
        </w:rPr>
        <w:t xml:space="preserve"> podľa tejto Zmluvy za nároky, škody, straty a náklady v prípadoch, kedy ich vznik možno pričítať </w:t>
      </w:r>
      <w:r w:rsidR="005D63F3" w:rsidRPr="00D34936">
        <w:rPr>
          <w:rFonts w:ascii="Cambria" w:hAnsi="Cambria" w:cs="Arial"/>
          <w:sz w:val="22"/>
        </w:rPr>
        <w:t xml:space="preserve">bez akýchkoľvek pochybností </w:t>
      </w:r>
      <w:r w:rsidR="00A52409" w:rsidRPr="00D34936">
        <w:rPr>
          <w:rFonts w:ascii="Cambria" w:hAnsi="Cambria" w:cs="Arial"/>
          <w:sz w:val="22"/>
        </w:rPr>
        <w:t xml:space="preserve">okolnosti Vyššej moci. </w:t>
      </w:r>
      <w:bookmarkEnd w:id="52"/>
      <w:bookmarkEnd w:id="53"/>
    </w:p>
    <w:p w14:paraId="58D58CA6" w14:textId="1348893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Kedykoľvek ktorákoľvek Zmluvná strana zistí akúkoľvek prekážku, ktorá jej bráni alebo je odôvodnené predpokladať, že jej bude brániť, v plnení akýchkoľvek povinností podľa tejto Zmluvy, najmä tak </w:t>
      </w:r>
      <w:r w:rsidR="000238AF" w:rsidRPr="00D34936">
        <w:rPr>
          <w:rFonts w:ascii="Cambria" w:hAnsi="Cambria" w:cs="Arial"/>
          <w:sz w:val="22"/>
        </w:rPr>
        <w:t xml:space="preserve">okolnosť Vyššej moci alebo </w:t>
      </w:r>
      <w:r w:rsidRPr="00D34936">
        <w:rPr>
          <w:rFonts w:ascii="Cambria" w:hAnsi="Cambria" w:cs="Arial"/>
          <w:sz w:val="22"/>
        </w:rPr>
        <w:t xml:space="preserve">prekážku podľa bodu </w:t>
      </w:r>
      <w:r w:rsidRPr="00D34936">
        <w:rPr>
          <w:rFonts w:ascii="Cambria" w:hAnsi="Cambria" w:cs="Arial"/>
          <w:sz w:val="22"/>
        </w:rPr>
        <w:fldChar w:fldCharType="begin"/>
      </w:r>
      <w:r w:rsidRPr="00D34936">
        <w:rPr>
          <w:rFonts w:ascii="Cambria" w:hAnsi="Cambria" w:cs="Arial"/>
          <w:sz w:val="22"/>
        </w:rPr>
        <w:instrText xml:space="preserve"> REF _Ref485125420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3.4.4</w:t>
      </w:r>
      <w:r w:rsidRPr="00D34936">
        <w:rPr>
          <w:rFonts w:ascii="Cambria" w:hAnsi="Cambria" w:cs="Arial"/>
          <w:sz w:val="22"/>
        </w:rPr>
        <w:fldChar w:fldCharType="end"/>
      </w:r>
      <w:r w:rsidRPr="00D34936">
        <w:rPr>
          <w:rFonts w:ascii="Cambria" w:hAnsi="Cambria" w:cs="Arial"/>
          <w:sz w:val="22"/>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D34936">
        <w:rPr>
          <w:rFonts w:ascii="Cambria" w:hAnsi="Cambria" w:cs="Arial"/>
          <w:sz w:val="22"/>
        </w:rPr>
        <w:t>týchto okolností</w:t>
      </w:r>
      <w:r w:rsidRPr="00D34936">
        <w:rPr>
          <w:rFonts w:ascii="Cambria" w:hAnsi="Cambria" w:cs="Arial"/>
          <w:sz w:val="22"/>
        </w:rPr>
        <w:t>.</w:t>
      </w:r>
    </w:p>
    <w:p w14:paraId="1381AB20" w14:textId="7F779342" w:rsidR="00A52409" w:rsidRPr="00D34936" w:rsidRDefault="00D00041" w:rsidP="00D47FC9">
      <w:pPr>
        <w:numPr>
          <w:ilvl w:val="1"/>
          <w:numId w:val="15"/>
        </w:numPr>
        <w:spacing w:before="0" w:after="120" w:line="240" w:lineRule="auto"/>
        <w:jc w:val="both"/>
        <w:rPr>
          <w:rFonts w:ascii="Cambria" w:hAnsi="Cambria" w:cs="Arial"/>
          <w:b/>
          <w:bCs/>
          <w:iCs/>
          <w:sz w:val="22"/>
        </w:rPr>
      </w:pPr>
      <w:bookmarkStart w:id="54" w:name="_Ref512433957"/>
      <w:r w:rsidRPr="00D34936">
        <w:rPr>
          <w:rFonts w:ascii="Cambria" w:hAnsi="Cambria" w:cs="Arial"/>
          <w:b/>
          <w:bCs/>
          <w:sz w:val="22"/>
        </w:rPr>
        <w:t>Záruka</w:t>
      </w:r>
      <w:r w:rsidRPr="00D34936">
        <w:rPr>
          <w:rFonts w:ascii="Cambria" w:hAnsi="Cambria" w:cs="Arial"/>
          <w:b/>
          <w:bCs/>
          <w:iCs/>
          <w:sz w:val="22"/>
        </w:rPr>
        <w:t xml:space="preserve">, </w:t>
      </w:r>
      <w:r w:rsidR="00A52409" w:rsidRPr="00D34936">
        <w:rPr>
          <w:rFonts w:ascii="Cambria" w:hAnsi="Cambria" w:cs="Arial"/>
          <w:b/>
          <w:bCs/>
          <w:iCs/>
          <w:sz w:val="22"/>
        </w:rPr>
        <w:t xml:space="preserve">Záručná </w:t>
      </w:r>
      <w:r w:rsidR="00A52409" w:rsidRPr="00D34936">
        <w:rPr>
          <w:rFonts w:ascii="Cambria" w:hAnsi="Cambria" w:cs="Arial"/>
          <w:b/>
          <w:sz w:val="22"/>
        </w:rPr>
        <w:t>doba</w:t>
      </w:r>
      <w:r w:rsidR="00A52409" w:rsidRPr="00D34936">
        <w:rPr>
          <w:rFonts w:ascii="Cambria" w:hAnsi="Cambria" w:cs="Arial"/>
          <w:b/>
          <w:bCs/>
          <w:iCs/>
          <w:sz w:val="22"/>
        </w:rPr>
        <w:t xml:space="preserve"> a </w:t>
      </w:r>
      <w:r w:rsidR="00A52409" w:rsidRPr="00D34936">
        <w:rPr>
          <w:rFonts w:ascii="Cambria" w:hAnsi="Cambria" w:cs="Arial"/>
          <w:b/>
          <w:sz w:val="22"/>
        </w:rPr>
        <w:t>zodpovednosť</w:t>
      </w:r>
      <w:r w:rsidR="00A52409" w:rsidRPr="00D34936">
        <w:rPr>
          <w:rFonts w:ascii="Cambria" w:hAnsi="Cambria" w:cs="Arial"/>
          <w:b/>
          <w:bCs/>
          <w:iCs/>
          <w:sz w:val="22"/>
        </w:rPr>
        <w:t xml:space="preserve"> za vady</w:t>
      </w:r>
      <w:bookmarkEnd w:id="54"/>
    </w:p>
    <w:p w14:paraId="708EB6E6" w14:textId="6C76D8A0" w:rsidR="00A52409" w:rsidRPr="00D34936" w:rsidRDefault="00A52409" w:rsidP="00EC123F">
      <w:pPr>
        <w:widowControl w:val="0"/>
        <w:spacing w:before="0" w:after="120" w:line="240" w:lineRule="auto"/>
        <w:ind w:left="709"/>
        <w:jc w:val="both"/>
        <w:rPr>
          <w:rFonts w:ascii="Cambria" w:hAnsi="Cambria" w:cs="Arial"/>
          <w:sz w:val="22"/>
        </w:rPr>
      </w:pPr>
      <w:bookmarkStart w:id="55" w:name="_Ref485112046"/>
      <w:r w:rsidRPr="00D34936">
        <w:rPr>
          <w:rFonts w:ascii="Cambria" w:hAnsi="Cambria" w:cs="Arial"/>
          <w:sz w:val="22"/>
        </w:rPr>
        <w:lastRenderedPageBreak/>
        <w:t>Zhotoviteľ zodpovedá za to, že Dielo</w:t>
      </w:r>
      <w:r w:rsidR="005F0685" w:rsidRPr="00D34936">
        <w:rPr>
          <w:rFonts w:ascii="Cambria" w:hAnsi="Cambria" w:cs="Arial"/>
          <w:sz w:val="22"/>
        </w:rPr>
        <w:t xml:space="preserve"> a Dokumentácia Zhotoviteľa</w:t>
      </w:r>
      <w:r w:rsidRPr="00D34936">
        <w:rPr>
          <w:rFonts w:ascii="Cambria" w:hAnsi="Cambria" w:cs="Arial"/>
          <w:sz w:val="22"/>
        </w:rPr>
        <w:t xml:space="preserve">, ako aj </w:t>
      </w:r>
      <w:r w:rsidR="00911B25" w:rsidRPr="00D34936">
        <w:rPr>
          <w:rFonts w:ascii="Cambria" w:hAnsi="Cambria" w:cs="Arial"/>
          <w:sz w:val="22"/>
        </w:rPr>
        <w:t xml:space="preserve">všetky </w:t>
      </w:r>
      <w:r w:rsidR="004A225A" w:rsidRPr="00D34936">
        <w:rPr>
          <w:rFonts w:ascii="Cambria" w:hAnsi="Cambria" w:cs="Arial"/>
          <w:bCs/>
          <w:sz w:val="22"/>
        </w:rPr>
        <w:t>materiály</w:t>
      </w:r>
      <w:r w:rsidR="004A225A" w:rsidRPr="00D34936">
        <w:rPr>
          <w:rFonts w:ascii="Cambria" w:hAnsi="Cambria" w:cs="Arial"/>
          <w:sz w:val="22"/>
        </w:rPr>
        <w:t xml:space="preserve"> </w:t>
      </w:r>
      <w:r w:rsidR="004C6325" w:rsidRPr="00D34936">
        <w:rPr>
          <w:rFonts w:ascii="Cambria" w:hAnsi="Cambria" w:cs="Arial"/>
          <w:sz w:val="22"/>
        </w:rPr>
        <w:t xml:space="preserve">a Technologické zariadenia </w:t>
      </w:r>
      <w:r w:rsidR="00911B25" w:rsidRPr="00D34936">
        <w:rPr>
          <w:rFonts w:ascii="Cambria" w:hAnsi="Cambria" w:cs="Arial"/>
          <w:sz w:val="22"/>
        </w:rPr>
        <w:t>budú</w:t>
      </w:r>
      <w:r w:rsidRPr="00D34936">
        <w:rPr>
          <w:rFonts w:ascii="Cambria" w:hAnsi="Cambria" w:cs="Arial"/>
          <w:sz w:val="22"/>
        </w:rPr>
        <w:t xml:space="preserve"> mať počas Záručnej doby vlastnosti dohodnuté v tejto Zmluve, ako aj vlastnosti obvyklé s prihliadnutím na </w:t>
      </w:r>
      <w:r w:rsidR="00545030" w:rsidRPr="00D34936">
        <w:rPr>
          <w:rFonts w:ascii="Cambria" w:hAnsi="Cambria" w:cs="Arial"/>
          <w:sz w:val="22"/>
        </w:rPr>
        <w:t xml:space="preserve">ich </w:t>
      </w:r>
      <w:r w:rsidRPr="00D34936">
        <w:rPr>
          <w:rFonts w:ascii="Cambria" w:hAnsi="Cambria" w:cs="Arial"/>
          <w:sz w:val="22"/>
        </w:rPr>
        <w:t xml:space="preserve">povahu. Záručná doba začína plynúť dňom podpisu Preberacieho protokolu </w:t>
      </w:r>
      <w:r w:rsidR="00CE215A" w:rsidRPr="00D34936">
        <w:rPr>
          <w:rFonts w:ascii="Cambria" w:hAnsi="Cambria" w:cs="Arial"/>
          <w:sz w:val="22"/>
        </w:rPr>
        <w:t xml:space="preserve">k Dielu </w:t>
      </w:r>
      <w:r w:rsidRPr="00D34936">
        <w:rPr>
          <w:rFonts w:ascii="Cambria" w:hAnsi="Cambria" w:cs="Arial"/>
          <w:sz w:val="22"/>
        </w:rPr>
        <w:t>oboma Zmluvnými stranami</w:t>
      </w:r>
      <w:r w:rsidR="000C412B" w:rsidRPr="00D34936">
        <w:rPr>
          <w:rFonts w:ascii="Cambria" w:hAnsi="Cambria" w:cs="Arial"/>
          <w:sz w:val="22"/>
        </w:rPr>
        <w:t>, pričom v Preberacom protokole musí byť výslovne uvedené, že Dielo je bez vád a nedorobkov (tým nezaniká zodpovednosť Zhotoviteľa za skryté vady)</w:t>
      </w:r>
      <w:r w:rsidR="00FD09DD" w:rsidRPr="00D34936">
        <w:rPr>
          <w:rFonts w:ascii="Cambria" w:hAnsi="Cambria" w:cs="Arial"/>
          <w:sz w:val="22"/>
        </w:rPr>
        <w:t>. Záručná doba</w:t>
      </w:r>
      <w:r w:rsidRPr="00D34936">
        <w:rPr>
          <w:rFonts w:ascii="Cambria" w:hAnsi="Cambria" w:cs="Arial"/>
          <w:sz w:val="22"/>
        </w:rPr>
        <w:t> trvá</w:t>
      </w:r>
      <w:r w:rsidR="00E41052">
        <w:rPr>
          <w:rFonts w:ascii="Cambria" w:hAnsi="Cambria" w:cs="Arial"/>
          <w:sz w:val="22"/>
        </w:rPr>
        <w:t xml:space="preserve"> </w:t>
      </w:r>
      <w:r w:rsidR="00E41052" w:rsidRPr="00E41052">
        <w:rPr>
          <w:rFonts w:ascii="Cambria" w:hAnsi="Cambria" w:cs="Arial"/>
          <w:b/>
          <w:bCs/>
          <w:sz w:val="22"/>
        </w:rPr>
        <w:t>11 rokov</w:t>
      </w:r>
      <w:r w:rsidR="00E41052">
        <w:rPr>
          <w:rFonts w:ascii="Cambria" w:hAnsi="Cambria" w:cs="Arial"/>
          <w:sz w:val="22"/>
        </w:rPr>
        <w:t xml:space="preserve"> </w:t>
      </w:r>
      <w:bookmarkStart w:id="56" w:name="_Ref517341397"/>
      <w:r w:rsidRPr="00D34936">
        <w:rPr>
          <w:rFonts w:ascii="Cambria" w:hAnsi="Cambria" w:cs="Arial"/>
          <w:sz w:val="22"/>
        </w:rPr>
        <w:t>(ďalej aj ako „</w:t>
      </w:r>
      <w:r w:rsidRPr="00D34936">
        <w:rPr>
          <w:rFonts w:ascii="Cambria" w:hAnsi="Cambria" w:cs="Arial"/>
          <w:b/>
          <w:sz w:val="22"/>
        </w:rPr>
        <w:t>Záručná doba</w:t>
      </w:r>
      <w:r w:rsidRPr="00D34936">
        <w:rPr>
          <w:rFonts w:ascii="Cambria" w:hAnsi="Cambria" w:cs="Arial"/>
          <w:sz w:val="22"/>
        </w:rPr>
        <w:t>“)</w:t>
      </w:r>
      <w:bookmarkEnd w:id="55"/>
      <w:bookmarkEnd w:id="56"/>
      <w:r w:rsidR="00262659" w:rsidRPr="00D34936">
        <w:rPr>
          <w:rFonts w:ascii="Cambria" w:hAnsi="Cambria" w:cs="Arial"/>
          <w:sz w:val="22"/>
        </w:rPr>
        <w:t>.</w:t>
      </w:r>
    </w:p>
    <w:p w14:paraId="2E0B9250" w14:textId="5B6ACE7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Zmluvné strany sa dohodli, že aby bolo Dielo </w:t>
      </w:r>
      <w:r w:rsidR="00545030" w:rsidRPr="00D34936">
        <w:rPr>
          <w:rFonts w:ascii="Cambria" w:hAnsi="Cambria" w:cs="Arial"/>
          <w:sz w:val="22"/>
        </w:rPr>
        <w:t xml:space="preserve">resp. jeho časti </w:t>
      </w:r>
      <w:r w:rsidRPr="00D34936">
        <w:rPr>
          <w:rFonts w:ascii="Cambria" w:hAnsi="Cambria" w:cs="Arial"/>
          <w:sz w:val="22"/>
        </w:rPr>
        <w:t xml:space="preserve">a Dokumentácia Zhotoviteľa počas </w:t>
      </w:r>
      <w:r w:rsidR="00545030" w:rsidRPr="00D34936">
        <w:rPr>
          <w:rFonts w:ascii="Cambria" w:hAnsi="Cambria" w:cs="Arial"/>
          <w:sz w:val="22"/>
        </w:rPr>
        <w:t>trvania</w:t>
      </w:r>
      <w:r w:rsidRPr="00D34936">
        <w:rPr>
          <w:rFonts w:ascii="Cambria" w:hAnsi="Cambria" w:cs="Arial"/>
          <w:sz w:val="22"/>
        </w:rPr>
        <w:t xml:space="preserve"> </w:t>
      </w:r>
      <w:r w:rsidR="00132710" w:rsidRPr="00D34936">
        <w:rPr>
          <w:rFonts w:ascii="Cambria" w:hAnsi="Cambria" w:cs="Arial"/>
          <w:sz w:val="22"/>
        </w:rPr>
        <w:t xml:space="preserve">príslušných </w:t>
      </w:r>
      <w:r w:rsidRPr="00D34936">
        <w:rPr>
          <w:rFonts w:ascii="Cambria" w:hAnsi="Cambria" w:cs="Arial"/>
          <w:sz w:val="22"/>
        </w:rPr>
        <w:t>Záručn</w:t>
      </w:r>
      <w:r w:rsidR="00545030" w:rsidRPr="00D34936">
        <w:rPr>
          <w:rFonts w:ascii="Cambria" w:hAnsi="Cambria" w:cs="Arial"/>
          <w:sz w:val="22"/>
        </w:rPr>
        <w:t>ých</w:t>
      </w:r>
      <w:r w:rsidRPr="00D34936">
        <w:rPr>
          <w:rFonts w:ascii="Cambria" w:hAnsi="Cambria" w:cs="Arial"/>
          <w:sz w:val="22"/>
        </w:rPr>
        <w:t xml:space="preserve"> d</w:t>
      </w:r>
      <w:r w:rsidR="00545030" w:rsidRPr="00D34936">
        <w:rPr>
          <w:rFonts w:ascii="Cambria" w:hAnsi="Cambria" w:cs="Arial"/>
          <w:sz w:val="22"/>
        </w:rPr>
        <w:t>ôb</w:t>
      </w:r>
      <w:r w:rsidRPr="00D34936">
        <w:rPr>
          <w:rFonts w:ascii="Cambria" w:hAnsi="Cambria" w:cs="Arial"/>
          <w:sz w:val="22"/>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D34936">
        <w:rPr>
          <w:rFonts w:ascii="Cambria" w:hAnsi="Cambria" w:cs="Arial"/>
          <w:sz w:val="22"/>
        </w:rPr>
        <w:t> </w:t>
      </w:r>
      <w:r w:rsidRPr="00D34936">
        <w:rPr>
          <w:rFonts w:ascii="Cambria" w:hAnsi="Cambria" w:cs="Arial"/>
          <w:sz w:val="22"/>
        </w:rPr>
        <w:t>riziko.</w:t>
      </w:r>
    </w:p>
    <w:p w14:paraId="0CF8CB2D" w14:textId="74D206D6"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 zodpovedá za vady</w:t>
      </w:r>
      <w:r w:rsidR="004E397A" w:rsidRPr="00D34936">
        <w:rPr>
          <w:rFonts w:ascii="Cambria" w:hAnsi="Cambria" w:cs="Arial"/>
          <w:sz w:val="22"/>
        </w:rPr>
        <w:t xml:space="preserve"> Diela</w:t>
      </w:r>
      <w:r w:rsidRPr="00D34936">
        <w:rPr>
          <w:rFonts w:ascii="Cambria" w:hAnsi="Cambria" w:cs="Arial"/>
          <w:sz w:val="22"/>
        </w:rPr>
        <w:t xml:space="preserve">, ktoré má Dielo v okamihu </w:t>
      </w:r>
      <w:r w:rsidR="006465FB" w:rsidRPr="00D34936">
        <w:rPr>
          <w:rFonts w:ascii="Cambria" w:hAnsi="Cambria" w:cs="Arial"/>
          <w:sz w:val="22"/>
        </w:rPr>
        <w:t xml:space="preserve">prevodu </w:t>
      </w:r>
      <w:r w:rsidR="004E397A" w:rsidRPr="00D34936">
        <w:rPr>
          <w:rFonts w:ascii="Cambria" w:hAnsi="Cambria" w:cs="Arial"/>
          <w:sz w:val="22"/>
        </w:rPr>
        <w:t>vlastníckeho práva k Dielu</w:t>
      </w:r>
      <w:r w:rsidR="00D80118" w:rsidRPr="00D34936">
        <w:rPr>
          <w:rFonts w:ascii="Cambria" w:hAnsi="Cambria" w:cs="Arial"/>
          <w:sz w:val="22"/>
        </w:rPr>
        <w:t xml:space="preserve"> </w:t>
      </w:r>
      <w:r w:rsidRPr="00D34936">
        <w:rPr>
          <w:rFonts w:ascii="Cambria" w:hAnsi="Cambria" w:cs="Arial"/>
          <w:sz w:val="22"/>
        </w:rPr>
        <w:t xml:space="preserve">na Objednávateľa, aj keď sa vada stane zjavnou až po tejto dobe. Zhotoviteľ zodpovedá takisto za akúkoľvek vadu, ktorá vznikne po dobe prechodu nebezpečenstva </w:t>
      </w:r>
      <w:r w:rsidR="00FE66EC" w:rsidRPr="00D34936">
        <w:rPr>
          <w:rFonts w:ascii="Cambria" w:hAnsi="Cambria" w:cs="Arial"/>
          <w:sz w:val="22"/>
        </w:rPr>
        <w:t xml:space="preserve">škody na Diele </w:t>
      </w:r>
      <w:r w:rsidRPr="00D34936">
        <w:rPr>
          <w:rFonts w:ascii="Cambria" w:hAnsi="Cambria" w:cs="Arial"/>
          <w:sz w:val="22"/>
        </w:rPr>
        <w:t>na Objednávateľa, ak je spôsobená porušením povinností Zhotoviteľa.</w:t>
      </w:r>
    </w:p>
    <w:p w14:paraId="3959AE5F" w14:textId="438C5EB2" w:rsidR="006D2924"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Záručná doba neplynie po dobu, po ktorú Objednávateľ nemôže užívať Dielo resp. časť Diela pre jeho vady, za ktoré zodpovedá Zhotoviteľ.</w:t>
      </w:r>
    </w:p>
    <w:p w14:paraId="7CB03D4E" w14:textId="76C988FA" w:rsidR="00A52409" w:rsidRPr="00D34936" w:rsidRDefault="00A52409" w:rsidP="00D47FC9">
      <w:pPr>
        <w:numPr>
          <w:ilvl w:val="1"/>
          <w:numId w:val="15"/>
        </w:numPr>
        <w:spacing w:before="0" w:after="120" w:line="240" w:lineRule="auto"/>
        <w:jc w:val="both"/>
        <w:rPr>
          <w:rFonts w:ascii="Cambria" w:hAnsi="Cambria" w:cs="Arial"/>
          <w:b/>
          <w:sz w:val="22"/>
        </w:rPr>
      </w:pPr>
      <w:bookmarkStart w:id="57" w:name="_Ref51588285"/>
      <w:bookmarkStart w:id="58" w:name="_Ref488313177"/>
      <w:bookmarkStart w:id="59" w:name="_Ref515029186"/>
      <w:r w:rsidRPr="00D34936">
        <w:rPr>
          <w:rFonts w:ascii="Cambria" w:hAnsi="Cambria" w:cs="Arial"/>
          <w:b/>
          <w:sz w:val="22"/>
        </w:rPr>
        <w:t xml:space="preserve">Práva </w:t>
      </w:r>
      <w:r w:rsidRPr="00D34936">
        <w:rPr>
          <w:rFonts w:ascii="Cambria" w:hAnsi="Cambria" w:cs="Arial"/>
          <w:b/>
          <w:bCs/>
          <w:sz w:val="22"/>
        </w:rPr>
        <w:t>duševného</w:t>
      </w:r>
      <w:r w:rsidRPr="00D34936">
        <w:rPr>
          <w:rFonts w:ascii="Cambria" w:hAnsi="Cambria" w:cs="Arial"/>
          <w:b/>
          <w:sz w:val="22"/>
        </w:rPr>
        <w:t xml:space="preserve"> vlastníctva</w:t>
      </w:r>
      <w:bookmarkEnd w:id="57"/>
      <w:r w:rsidRPr="00D34936">
        <w:rPr>
          <w:rFonts w:ascii="Cambria" w:hAnsi="Cambria" w:cs="Arial"/>
          <w:b/>
          <w:sz w:val="22"/>
        </w:rPr>
        <w:t xml:space="preserve"> </w:t>
      </w:r>
      <w:bookmarkEnd w:id="58"/>
      <w:bookmarkEnd w:id="59"/>
    </w:p>
    <w:p w14:paraId="3115CD5C" w14:textId="0A98D57F" w:rsidR="002C6D18" w:rsidRPr="00D34936" w:rsidRDefault="002C6D18" w:rsidP="00D47FC9">
      <w:pPr>
        <w:numPr>
          <w:ilvl w:val="2"/>
          <w:numId w:val="15"/>
        </w:numPr>
        <w:spacing w:before="0" w:after="120" w:line="240" w:lineRule="auto"/>
        <w:jc w:val="both"/>
        <w:rPr>
          <w:rFonts w:ascii="Cambria" w:hAnsi="Cambria" w:cs="Arial"/>
          <w:bCs/>
          <w:iCs/>
          <w:sz w:val="22"/>
        </w:rPr>
      </w:pPr>
      <w:bookmarkStart w:id="60" w:name="_Ref51588252"/>
      <w:bookmarkStart w:id="61" w:name="_Hlk3897230"/>
      <w:bookmarkStart w:id="62" w:name="_Ref485632088"/>
      <w:r w:rsidRPr="00D34936">
        <w:rPr>
          <w:rFonts w:ascii="Cambria" w:hAnsi="Cambria" w:cs="Arial"/>
          <w:bCs/>
          <w:iCs/>
          <w:sz w:val="22"/>
        </w:rPr>
        <w:t xml:space="preserve">Pokiaľ je súčasťou plnenia podľa Zmluvy výsledok tvorivej činnosti autora chránený ako predmet duševného vlastníctva v zmysle ustanovenia § 3 Autorského zákona, </w:t>
      </w:r>
      <w:bookmarkStart w:id="63" w:name="_Hlk4150640"/>
      <w:r w:rsidRPr="00D34936">
        <w:rPr>
          <w:rFonts w:ascii="Cambria" w:hAnsi="Cambria" w:cs="Arial"/>
          <w:bCs/>
          <w:iCs/>
          <w:sz w:val="22"/>
        </w:rPr>
        <w:t>Zhotoviteľ</w:t>
      </w:r>
      <w:r w:rsidR="000D6CF9" w:rsidRPr="00D34936">
        <w:rPr>
          <w:rFonts w:ascii="Cambria" w:hAnsi="Cambria" w:cs="Arial"/>
          <w:bCs/>
          <w:iCs/>
          <w:sz w:val="22"/>
        </w:rPr>
        <w:t xml:space="preserve">ovi zostávajú </w:t>
      </w:r>
      <w:r w:rsidR="004E4449" w:rsidRPr="00D34936">
        <w:rPr>
          <w:rFonts w:ascii="Cambria" w:hAnsi="Cambria" w:cs="Arial"/>
          <w:bCs/>
          <w:iCs/>
          <w:sz w:val="22"/>
        </w:rPr>
        <w:t xml:space="preserve">jeho výhradné osobnostné a majetkové práva podľa Autorského zákona a zároveň </w:t>
      </w:r>
      <w:r w:rsidRPr="00D34936">
        <w:rPr>
          <w:rFonts w:ascii="Cambria" w:hAnsi="Cambria" w:cs="Arial"/>
          <w:bCs/>
          <w:iCs/>
          <w:sz w:val="22"/>
        </w:rPr>
        <w:t>Objednávateľovi</w:t>
      </w:r>
      <w:r w:rsidR="004E4449" w:rsidRPr="00D34936">
        <w:rPr>
          <w:rFonts w:ascii="Cambria" w:hAnsi="Cambria" w:cs="Arial"/>
          <w:bCs/>
          <w:iCs/>
          <w:sz w:val="22"/>
        </w:rPr>
        <w:t xml:space="preserve"> poskytuje</w:t>
      </w:r>
      <w:bookmarkEnd w:id="63"/>
      <w:r w:rsidRPr="00D34936">
        <w:rPr>
          <w:rFonts w:ascii="Cambria" w:hAnsi="Cambria" w:cs="Arial"/>
          <w:bCs/>
          <w:iCs/>
          <w:sz w:val="22"/>
        </w:rPr>
        <w:t xml:space="preserve"> časovo a teritoriálne neobmedzenú licenciu</w:t>
      </w:r>
      <w:r w:rsidR="004E4449" w:rsidRPr="00D34936">
        <w:rPr>
          <w:rFonts w:ascii="Cambria" w:hAnsi="Cambria" w:cs="Arial"/>
          <w:bCs/>
          <w:iCs/>
          <w:sz w:val="22"/>
        </w:rPr>
        <w:t xml:space="preserve"> (súhlas)</w:t>
      </w:r>
      <w:r w:rsidRPr="00D34936">
        <w:rPr>
          <w:rFonts w:ascii="Cambria" w:hAnsi="Cambria" w:cs="Arial"/>
          <w:bCs/>
          <w:iCs/>
          <w:sz w:val="22"/>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60"/>
      <w:r w:rsidRPr="00D34936">
        <w:rPr>
          <w:rFonts w:ascii="Cambria" w:hAnsi="Cambria" w:cs="Arial"/>
          <w:bCs/>
          <w:iCs/>
          <w:sz w:val="22"/>
        </w:rPr>
        <w:t xml:space="preserve"> </w:t>
      </w:r>
    </w:p>
    <w:p w14:paraId="2C742328" w14:textId="4F97E689" w:rsidR="002C6D18" w:rsidRPr="00D34936" w:rsidRDefault="002C6D18" w:rsidP="00D47FC9">
      <w:pPr>
        <w:numPr>
          <w:ilvl w:val="2"/>
          <w:numId w:val="15"/>
        </w:numPr>
        <w:spacing w:before="0" w:after="120" w:line="240" w:lineRule="auto"/>
        <w:jc w:val="both"/>
        <w:rPr>
          <w:rFonts w:ascii="Cambria" w:hAnsi="Cambria" w:cs="Arial"/>
          <w:bCs/>
          <w:iCs/>
          <w:sz w:val="22"/>
        </w:rPr>
      </w:pPr>
      <w:bookmarkStart w:id="64" w:name="_Ref51588258"/>
      <w:r w:rsidRPr="00D34936">
        <w:rPr>
          <w:rFonts w:ascii="Cambria" w:hAnsi="Cambria" w:cs="Arial"/>
          <w:bCs/>
          <w:iCs/>
          <w:sz w:val="22"/>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D34936">
        <w:rPr>
          <w:rFonts w:ascii="Cambria" w:hAnsi="Cambria"/>
          <w:sz w:val="22"/>
        </w:rPr>
        <w:fldChar w:fldCharType="begin"/>
      </w:r>
      <w:r w:rsidRPr="00D34936">
        <w:rPr>
          <w:rFonts w:ascii="Cambria" w:hAnsi="Cambria" w:cs="Arial"/>
          <w:bCs/>
          <w:iCs/>
          <w:sz w:val="22"/>
        </w:rPr>
        <w:instrText xml:space="preserve"> REF _Ref485632088 \r \h  \* MERGEFORMAT </w:instrText>
      </w:r>
      <w:r w:rsidRPr="00D34936">
        <w:rPr>
          <w:rFonts w:ascii="Cambria" w:hAnsi="Cambria"/>
          <w:sz w:val="22"/>
        </w:rPr>
      </w:r>
      <w:r w:rsidRPr="00D34936">
        <w:rPr>
          <w:rFonts w:ascii="Cambria" w:hAnsi="Cambria"/>
          <w:sz w:val="22"/>
        </w:rPr>
        <w:fldChar w:fldCharType="separate"/>
      </w:r>
      <w:r w:rsidR="00180B8B">
        <w:rPr>
          <w:rFonts w:ascii="Cambria" w:hAnsi="Cambria" w:cs="Arial"/>
          <w:bCs/>
          <w:iCs/>
          <w:sz w:val="22"/>
        </w:rPr>
        <w:t>5.4.1</w:t>
      </w:r>
      <w:r w:rsidRPr="00D34936">
        <w:rPr>
          <w:rFonts w:ascii="Cambria" w:hAnsi="Cambria"/>
          <w:sz w:val="22"/>
        </w:rPr>
        <w:fldChar w:fldCharType="end"/>
      </w:r>
      <w:r w:rsidRPr="00D34936">
        <w:rPr>
          <w:rFonts w:ascii="Cambria" w:hAnsi="Cambria" w:cs="Arial"/>
          <w:bCs/>
          <w:iCs/>
          <w:sz w:val="22"/>
        </w:rPr>
        <w:t>, ako aj na postúpenie licencie tretím osobám</w:t>
      </w:r>
      <w:bookmarkEnd w:id="61"/>
      <w:r w:rsidR="00E60B91" w:rsidRPr="00D34936">
        <w:rPr>
          <w:rFonts w:ascii="Cambria" w:hAnsi="Cambria" w:cs="Arial"/>
          <w:bCs/>
          <w:iCs/>
          <w:sz w:val="22"/>
        </w:rPr>
        <w:t xml:space="preserve"> a Objednávateľovi zaručuje, že v prípade, ak autorom dokumentácie je osoba iná ako Zhotoviteľ (Subdodávateľ), boli Zhotoviteľovi udelené súhlasy a oprávnenia zo strany autora dokumentácie k úkonom Zhotoviteľa podľa </w:t>
      </w:r>
      <w:r w:rsidR="007432F9" w:rsidRPr="00D34936">
        <w:rPr>
          <w:rFonts w:ascii="Cambria" w:hAnsi="Cambria" w:cs="Arial"/>
          <w:bCs/>
          <w:iCs/>
          <w:sz w:val="22"/>
        </w:rPr>
        <w:t xml:space="preserve">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_Ref51588252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5.4.1</w:t>
      </w:r>
      <w:r w:rsidR="00280885" w:rsidRPr="00D34936">
        <w:rPr>
          <w:rFonts w:ascii="Cambria" w:hAnsi="Cambria" w:cs="Arial"/>
          <w:bCs/>
          <w:iCs/>
          <w:sz w:val="22"/>
        </w:rPr>
        <w:fldChar w:fldCharType="end"/>
      </w:r>
      <w:r w:rsidR="007432F9" w:rsidRPr="00D34936">
        <w:rPr>
          <w:rFonts w:ascii="Cambria" w:hAnsi="Cambria" w:cs="Arial"/>
          <w:bCs/>
          <w:iCs/>
          <w:sz w:val="22"/>
        </w:rPr>
        <w:t xml:space="preserve">a tohto 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_Ref51588258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5.4.2</w:t>
      </w:r>
      <w:r w:rsidR="00280885" w:rsidRPr="00D34936">
        <w:rPr>
          <w:rFonts w:ascii="Cambria" w:hAnsi="Cambria" w:cs="Arial"/>
          <w:bCs/>
          <w:iCs/>
          <w:sz w:val="22"/>
        </w:rPr>
        <w:fldChar w:fldCharType="end"/>
      </w:r>
      <w:r w:rsidR="0091223D" w:rsidRPr="00D34936">
        <w:rPr>
          <w:rFonts w:ascii="Cambria" w:hAnsi="Cambria" w:cs="Arial"/>
          <w:bCs/>
          <w:iCs/>
          <w:sz w:val="22"/>
        </w:rPr>
        <w:t>.</w:t>
      </w:r>
      <w:bookmarkEnd w:id="64"/>
    </w:p>
    <w:p w14:paraId="290E747B" w14:textId="0F1DBD3D" w:rsidR="00223E83" w:rsidRPr="00D34936" w:rsidRDefault="0091223D" w:rsidP="00D47FC9">
      <w:pPr>
        <w:numPr>
          <w:ilvl w:val="2"/>
          <w:numId w:val="15"/>
        </w:numPr>
        <w:spacing w:before="0" w:after="120" w:line="240" w:lineRule="auto"/>
        <w:jc w:val="both"/>
        <w:rPr>
          <w:rFonts w:ascii="Cambria" w:hAnsi="Cambria" w:cs="Arial"/>
          <w:sz w:val="22"/>
        </w:rPr>
      </w:pPr>
      <w:bookmarkStart w:id="65" w:name="_Hlk3897283"/>
      <w:bookmarkEnd w:id="62"/>
      <w:r w:rsidRPr="00D34936">
        <w:rPr>
          <w:rFonts w:ascii="Cambria" w:hAnsi="Cambria" w:cs="Arial"/>
          <w:bCs/>
          <w:iCs/>
          <w:sz w:val="22"/>
        </w:rPr>
        <w:t xml:space="preserve">Ak je predmetom Zmluvy aj dodanie akýchkoľvek počítačových programov, Zhotoviteľ udeľuje </w:t>
      </w:r>
      <w:r w:rsidR="00317DAF" w:rsidRPr="00D34936">
        <w:rPr>
          <w:rFonts w:ascii="Cambria" w:hAnsi="Cambria" w:cs="Arial"/>
          <w:bCs/>
          <w:iCs/>
          <w:sz w:val="22"/>
        </w:rPr>
        <w:t xml:space="preserve">Objednávateľovi </w:t>
      </w:r>
      <w:r w:rsidR="002C6D18" w:rsidRPr="00D34936">
        <w:rPr>
          <w:rFonts w:ascii="Cambria" w:hAnsi="Cambria" w:cs="Arial"/>
          <w:bCs/>
          <w:iCs/>
          <w:sz w:val="22"/>
        </w:rPr>
        <w:t xml:space="preserve">výslovne </w:t>
      </w:r>
      <w:r w:rsidR="00317DAF" w:rsidRPr="00D34936">
        <w:rPr>
          <w:rFonts w:ascii="Cambria" w:hAnsi="Cambria" w:cs="Arial"/>
          <w:bCs/>
          <w:iCs/>
          <w:sz w:val="22"/>
        </w:rPr>
        <w:t>užívateľské licencie</w:t>
      </w:r>
      <w:r w:rsidR="002C6D18" w:rsidRPr="00D34936">
        <w:rPr>
          <w:rFonts w:ascii="Cambria" w:hAnsi="Cambria" w:cs="Arial"/>
          <w:bCs/>
          <w:iCs/>
          <w:sz w:val="22"/>
        </w:rPr>
        <w:t xml:space="preserve"> k počítačovým programom dodaným Objednávateľovi v zmysle tejto Zmluvy</w:t>
      </w:r>
      <w:bookmarkEnd w:id="65"/>
      <w:r w:rsidR="002C6D18" w:rsidRPr="00D34936">
        <w:rPr>
          <w:rFonts w:ascii="Cambria" w:hAnsi="Cambria" w:cs="Arial"/>
          <w:bCs/>
          <w:iCs/>
          <w:sz w:val="22"/>
        </w:rPr>
        <w:t xml:space="preserve">. </w:t>
      </w:r>
    </w:p>
    <w:p w14:paraId="2560E1E2" w14:textId="0A9FD1B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w:t>
      </w:r>
      <w:r w:rsidR="00B46A49" w:rsidRPr="00D34936">
        <w:rPr>
          <w:rFonts w:ascii="Cambria" w:hAnsi="Cambria" w:cs="Arial"/>
          <w:sz w:val="22"/>
        </w:rPr>
        <w:t>vy</w:t>
      </w:r>
      <w:r w:rsidRPr="00D34936">
        <w:rPr>
          <w:rFonts w:ascii="Cambria" w:hAnsi="Cambria" w:cs="Arial"/>
          <w:sz w:val="22"/>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Zhotoviteľ sa zaväzuje, že zabezpečí akékoľvek a všetky potrebné licencie či iné súhlasy od </w:t>
      </w:r>
      <w:r w:rsidRPr="00D34936">
        <w:rPr>
          <w:rFonts w:ascii="Cambria" w:hAnsi="Cambria" w:cs="Arial"/>
          <w:bCs/>
          <w:iCs/>
          <w:sz w:val="22"/>
        </w:rPr>
        <w:t>akýchkoľvek</w:t>
      </w:r>
      <w:r w:rsidRPr="00D34936">
        <w:rPr>
          <w:rFonts w:ascii="Cambria" w:hAnsi="Cambria" w:cs="Arial"/>
          <w:sz w:val="22"/>
        </w:rPr>
        <w:t>, výrobcov a prevádzkovateľov systémov, softwarov, zariadení Diela, či akýchkoľvek iných osôb, potrebné pre prevádzkovanie Diela.</w:t>
      </w:r>
    </w:p>
    <w:p w14:paraId="27B21C8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Objednávateľ prevzatím Diela nepreberá žiadnu zodpovednosť za prípadne porušenie </w:t>
      </w:r>
      <w:r w:rsidRPr="00D34936">
        <w:rPr>
          <w:rFonts w:ascii="Cambria" w:hAnsi="Cambria" w:cs="Arial"/>
          <w:bCs/>
          <w:iCs/>
          <w:sz w:val="22"/>
        </w:rPr>
        <w:t>akýchkoľvek</w:t>
      </w:r>
      <w:r w:rsidRPr="00D34936">
        <w:rPr>
          <w:rFonts w:ascii="Cambria" w:hAnsi="Cambria" w:cs="Arial"/>
          <w:sz w:val="22"/>
        </w:rPr>
        <w:t xml:space="preserve"> majetkových a/alebo autorských a priemyselných práv tretích osôb Zhotoviteľom v súvislosti s plnení tejto Zmluvy. </w:t>
      </w:r>
    </w:p>
    <w:p w14:paraId="76FD82F7" w14:textId="0BF4ED76"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Zhotoviteľ sa zaväzuje Objednávateľ</w:t>
      </w:r>
      <w:r w:rsidR="00D11C92" w:rsidRPr="00D34936">
        <w:rPr>
          <w:rFonts w:ascii="Cambria" w:hAnsi="Cambria" w:cs="Arial"/>
          <w:sz w:val="22"/>
        </w:rPr>
        <w:t>a</w:t>
      </w:r>
      <w:r w:rsidRPr="00D34936">
        <w:rPr>
          <w:rFonts w:ascii="Cambria" w:hAnsi="Cambria" w:cs="Arial"/>
          <w:sz w:val="22"/>
        </w:rPr>
        <w:t xml:space="preserve"> odškodniť pred každým nárokom tretej osoby z porušenia akéhokoľvek</w:t>
      </w:r>
      <w:r w:rsidRPr="00D34936">
        <w:rPr>
          <w:rFonts w:ascii="Cambria" w:hAnsi="Cambria" w:cs="Arial"/>
          <w:bCs/>
          <w:iCs/>
          <w:sz w:val="22"/>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2EC2D82F" w:rsidR="00A219D8" w:rsidRPr="00D34936" w:rsidRDefault="007432F9" w:rsidP="008D613B">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Všetky a akékoľvek </w:t>
      </w:r>
      <w:r w:rsidR="0064293E" w:rsidRPr="00D34936">
        <w:rPr>
          <w:rFonts w:ascii="Cambria" w:hAnsi="Cambria" w:cs="Arial"/>
          <w:bCs/>
          <w:iCs/>
          <w:sz w:val="22"/>
        </w:rPr>
        <w:t xml:space="preserve">náklady a odplaty za plnenia Zhotoviteľa v súvislosti s týmto </w:t>
      </w:r>
      <w:r w:rsidR="00204454" w:rsidRPr="00D34936">
        <w:rPr>
          <w:rFonts w:ascii="Cambria" w:hAnsi="Cambria" w:cs="Arial"/>
          <w:bCs/>
          <w:iCs/>
          <w:sz w:val="22"/>
        </w:rPr>
        <w:t>bodomb</w:t>
      </w:r>
      <w:r w:rsidR="00204454" w:rsidRPr="00D34936">
        <w:rPr>
          <w:rFonts w:ascii="Cambria" w:hAnsi="Cambria" w:cs="Arial"/>
          <w:bCs/>
          <w:iCs/>
          <w:sz w:val="22"/>
        </w:rPr>
        <w:fldChar w:fldCharType="begin"/>
      </w:r>
      <w:r w:rsidR="00204454" w:rsidRPr="00D34936">
        <w:rPr>
          <w:rFonts w:ascii="Cambria" w:hAnsi="Cambria" w:cs="Arial"/>
          <w:bCs/>
          <w:iCs/>
          <w:sz w:val="22"/>
        </w:rPr>
        <w:instrText xml:space="preserve"> REF _Ref51588285 \r \h </w:instrText>
      </w:r>
      <w:r w:rsidR="00634610" w:rsidRPr="00D34936">
        <w:rPr>
          <w:rFonts w:ascii="Cambria" w:hAnsi="Cambria" w:cs="Arial"/>
          <w:bCs/>
          <w:iCs/>
          <w:sz w:val="22"/>
        </w:rPr>
        <w:instrText xml:space="preserve"> \* MERGEFORMAT </w:instrText>
      </w:r>
      <w:r w:rsidR="00204454" w:rsidRPr="00D34936">
        <w:rPr>
          <w:rFonts w:ascii="Cambria" w:hAnsi="Cambria" w:cs="Arial"/>
          <w:bCs/>
          <w:iCs/>
          <w:sz w:val="22"/>
        </w:rPr>
      </w:r>
      <w:r w:rsidR="00204454" w:rsidRPr="00D34936">
        <w:rPr>
          <w:rFonts w:ascii="Cambria" w:hAnsi="Cambria" w:cs="Arial"/>
          <w:bCs/>
          <w:iCs/>
          <w:sz w:val="22"/>
        </w:rPr>
        <w:fldChar w:fldCharType="separate"/>
      </w:r>
      <w:r w:rsidR="00180B8B">
        <w:rPr>
          <w:rFonts w:ascii="Cambria" w:hAnsi="Cambria" w:cs="Arial"/>
          <w:bCs/>
          <w:iCs/>
          <w:sz w:val="22"/>
        </w:rPr>
        <w:t>5.4</w:t>
      </w:r>
      <w:r w:rsidR="00204454" w:rsidRPr="00D34936">
        <w:rPr>
          <w:rFonts w:ascii="Cambria" w:hAnsi="Cambria" w:cs="Arial"/>
          <w:bCs/>
          <w:iCs/>
          <w:sz w:val="22"/>
        </w:rPr>
        <w:fldChar w:fldCharType="end"/>
      </w:r>
      <w:r w:rsidR="0064293E" w:rsidRPr="00D34936">
        <w:rPr>
          <w:rFonts w:ascii="Cambria" w:hAnsi="Cambria" w:cs="Arial"/>
          <w:bCs/>
          <w:iCs/>
          <w:sz w:val="22"/>
        </w:rPr>
        <w:t xml:space="preserve"> sú zahrnuté v Zmluvnej cene Diela a Zhotoviteľ nie je oprávnený uplatňovať si voči Objednávateľovi v tejto súvislosti </w:t>
      </w:r>
      <w:r w:rsidR="00A219D8" w:rsidRPr="00D34936">
        <w:rPr>
          <w:rFonts w:ascii="Cambria" w:hAnsi="Cambria" w:cs="Arial"/>
          <w:bCs/>
          <w:iCs/>
          <w:sz w:val="22"/>
        </w:rPr>
        <w:t>žiadne ďalšie nároky alebo požiadavky.</w:t>
      </w:r>
    </w:p>
    <w:p w14:paraId="76963DB4"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 xml:space="preserve">Zmluvné </w:t>
      </w:r>
      <w:r w:rsidRPr="00D34936">
        <w:rPr>
          <w:rFonts w:ascii="Cambria" w:hAnsi="Cambria" w:cs="Arial"/>
          <w:b/>
          <w:bCs/>
          <w:sz w:val="22"/>
        </w:rPr>
        <w:t>sankcie</w:t>
      </w:r>
    </w:p>
    <w:p w14:paraId="7CCA2BE1" w14:textId="1AD1CA37" w:rsidR="00A52409" w:rsidRPr="00D34936" w:rsidRDefault="00A52409" w:rsidP="00D47FC9">
      <w:pPr>
        <w:numPr>
          <w:ilvl w:val="2"/>
          <w:numId w:val="15"/>
        </w:numPr>
        <w:spacing w:before="0" w:after="120" w:line="240" w:lineRule="auto"/>
        <w:jc w:val="both"/>
        <w:rPr>
          <w:rFonts w:ascii="Cambria" w:hAnsi="Cambria" w:cs="Arial"/>
          <w:bCs/>
          <w:iCs/>
          <w:sz w:val="22"/>
        </w:rPr>
      </w:pPr>
      <w:bookmarkStart w:id="66" w:name="_Ref514750068"/>
      <w:r w:rsidRPr="00D34936">
        <w:rPr>
          <w:rFonts w:ascii="Cambria" w:hAnsi="Cambria" w:cs="Arial"/>
          <w:bCs/>
          <w:iCs/>
          <w:sz w:val="22"/>
        </w:rPr>
        <w:t xml:space="preserve">V prípade, že nastane niektorá z nižšie uvedených okolností má Objednávateľ na základe faktúry nárok požadovať od Zhotoviteľa zaplatenie a Zhotoviteľ je v prípade uplatnenia takého nároku zo strany </w:t>
      </w:r>
      <w:r w:rsidRPr="00D34936">
        <w:rPr>
          <w:rFonts w:ascii="Cambria" w:hAnsi="Cambria" w:cs="Arial"/>
          <w:sz w:val="22"/>
        </w:rPr>
        <w:t>Objednávateľa</w:t>
      </w:r>
      <w:r w:rsidRPr="00D34936">
        <w:rPr>
          <w:rFonts w:ascii="Cambria" w:hAnsi="Cambria" w:cs="Arial"/>
          <w:bCs/>
          <w:iCs/>
          <w:sz w:val="22"/>
        </w:rPr>
        <w:t xml:space="preserve"> povinný Objednávateľovi zaplatiť nasledovné zmluvné pokuty (pre vylúčenie pochybností, pre každý prípad, kedy nastane akákoľvek z nižšie uvedených okolností, t. j. kedykoľvek aj opakovane):</w:t>
      </w:r>
      <w:bookmarkEnd w:id="66"/>
    </w:p>
    <w:p w14:paraId="7A067901" w14:textId="17AD74A2" w:rsidR="00AD0B3B" w:rsidRPr="00D34936" w:rsidRDefault="00AD0B3B"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omeškania Zhotoviteľa s odovzdaním Dokumentov Zhotoviteľa uvedených v bode </w:t>
      </w:r>
      <w:r w:rsidR="002B765B" w:rsidRPr="00D34936">
        <w:rPr>
          <w:rFonts w:ascii="Cambria" w:hAnsi="Cambria" w:cs="Arial"/>
          <w:bCs/>
          <w:iCs/>
          <w:sz w:val="22"/>
        </w:rPr>
        <w:fldChar w:fldCharType="begin"/>
      </w:r>
      <w:r w:rsidR="002B765B"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002B765B" w:rsidRPr="00D34936">
        <w:rPr>
          <w:rFonts w:ascii="Cambria" w:hAnsi="Cambria" w:cs="Arial"/>
          <w:bCs/>
          <w:iCs/>
          <w:sz w:val="22"/>
        </w:rPr>
      </w:r>
      <w:r w:rsidR="002B765B" w:rsidRPr="00D34936">
        <w:rPr>
          <w:rFonts w:ascii="Cambria" w:hAnsi="Cambria" w:cs="Arial"/>
          <w:bCs/>
          <w:iCs/>
          <w:sz w:val="22"/>
        </w:rPr>
        <w:fldChar w:fldCharType="separate"/>
      </w:r>
      <w:r w:rsidR="00180B8B">
        <w:rPr>
          <w:rFonts w:ascii="Cambria" w:hAnsi="Cambria" w:cs="Arial"/>
          <w:bCs/>
          <w:iCs/>
          <w:sz w:val="22"/>
        </w:rPr>
        <w:t>2.1.1</w:t>
      </w:r>
      <w:r w:rsidR="002B765B" w:rsidRPr="00D34936">
        <w:rPr>
          <w:rFonts w:ascii="Cambria" w:hAnsi="Cambria" w:cs="Arial"/>
          <w:bCs/>
          <w:iCs/>
          <w:sz w:val="22"/>
        </w:rPr>
        <w:fldChar w:fldCharType="end"/>
      </w:r>
      <w:r w:rsidR="002B765B" w:rsidRPr="00D34936">
        <w:rPr>
          <w:rFonts w:ascii="Cambria" w:hAnsi="Cambria" w:cs="Arial"/>
          <w:bCs/>
          <w:iCs/>
          <w:sz w:val="22"/>
        </w:rPr>
        <w:t xml:space="preserve"> tejto Zmluvy </w:t>
      </w:r>
      <w:r w:rsidR="009D11F4" w:rsidRPr="00D34936">
        <w:rPr>
          <w:rFonts w:ascii="Cambria" w:hAnsi="Cambria" w:cs="Arial"/>
          <w:bCs/>
          <w:iCs/>
          <w:sz w:val="22"/>
        </w:rPr>
        <w:t xml:space="preserve">v lehote </w:t>
      </w:r>
      <w:r w:rsidR="0078610B" w:rsidRPr="00D34936">
        <w:rPr>
          <w:rFonts w:ascii="Cambria" w:hAnsi="Cambria" w:cs="Arial"/>
          <w:bCs/>
          <w:iCs/>
          <w:sz w:val="22"/>
        </w:rPr>
        <w:t xml:space="preserve">podľa bodu </w:t>
      </w:r>
      <w:r w:rsidR="007F02D0" w:rsidRPr="00D34936">
        <w:rPr>
          <w:rFonts w:ascii="Cambria" w:hAnsi="Cambria" w:cs="Arial"/>
          <w:bCs/>
          <w:iCs/>
          <w:sz w:val="22"/>
        </w:rPr>
        <w:fldChar w:fldCharType="begin"/>
      </w:r>
      <w:r w:rsidR="007F02D0"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7F02D0" w:rsidRPr="00D34936">
        <w:rPr>
          <w:rFonts w:ascii="Cambria" w:hAnsi="Cambria" w:cs="Arial"/>
          <w:bCs/>
          <w:iCs/>
          <w:sz w:val="22"/>
        </w:rPr>
      </w:r>
      <w:r w:rsidR="007F02D0" w:rsidRPr="00D34936">
        <w:rPr>
          <w:rFonts w:ascii="Cambria" w:hAnsi="Cambria" w:cs="Arial"/>
          <w:bCs/>
          <w:iCs/>
          <w:sz w:val="22"/>
        </w:rPr>
        <w:fldChar w:fldCharType="separate"/>
      </w:r>
      <w:r w:rsidR="00180B8B">
        <w:rPr>
          <w:rFonts w:ascii="Cambria" w:hAnsi="Cambria" w:cs="Arial"/>
          <w:bCs/>
          <w:iCs/>
          <w:sz w:val="22"/>
        </w:rPr>
        <w:t>2.1.2</w:t>
      </w:r>
      <w:r w:rsidR="007F02D0" w:rsidRPr="00D34936">
        <w:rPr>
          <w:rFonts w:ascii="Cambria" w:hAnsi="Cambria" w:cs="Arial"/>
          <w:bCs/>
          <w:iCs/>
          <w:sz w:val="22"/>
        </w:rPr>
        <w:fldChar w:fldCharType="end"/>
      </w:r>
      <w:r w:rsidR="007F02D0" w:rsidRPr="00D34936">
        <w:rPr>
          <w:rFonts w:ascii="Cambria" w:hAnsi="Cambria" w:cs="Arial"/>
          <w:bCs/>
          <w:iCs/>
          <w:sz w:val="22"/>
        </w:rPr>
        <w:t xml:space="preserve"> </w:t>
      </w:r>
      <w:r w:rsidR="00F9580F" w:rsidRPr="00D34936">
        <w:rPr>
          <w:rFonts w:ascii="Cambria" w:hAnsi="Cambria" w:cs="Arial"/>
          <w:bCs/>
          <w:iCs/>
          <w:sz w:val="22"/>
        </w:rPr>
        <w:t>má Objednávateľ nárok na zaplatenie zmluvnej pokuty vo výške 0,02 % 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F9580F" w:rsidRPr="00D34936">
        <w:rPr>
          <w:rFonts w:ascii="Cambria" w:hAnsi="Cambria" w:cs="Arial"/>
          <w:bCs/>
          <w:iCs/>
          <w:sz w:val="22"/>
        </w:rPr>
        <w:t>, a to za každý aj začatý deň omeškania;</w:t>
      </w:r>
    </w:p>
    <w:p w14:paraId="730262ED" w14:textId="3BC713B9"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V prípade omeškania Zhotoviteľa s</w:t>
      </w:r>
      <w:r w:rsidR="00A271DC" w:rsidRPr="00D34936">
        <w:rPr>
          <w:rFonts w:ascii="Cambria" w:hAnsi="Cambria" w:cs="Arial"/>
          <w:bCs/>
          <w:iCs/>
          <w:sz w:val="22"/>
        </w:rPr>
        <w:t> </w:t>
      </w:r>
      <w:r w:rsidRPr="00D34936">
        <w:rPr>
          <w:rFonts w:ascii="Cambria" w:hAnsi="Cambria" w:cs="Arial"/>
          <w:bCs/>
          <w:iCs/>
          <w:sz w:val="22"/>
        </w:rPr>
        <w:t xml:space="preserve">odovzdaním 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AD7E55" w:rsidRPr="00D34936">
        <w:rPr>
          <w:rFonts w:ascii="Cambria" w:hAnsi="Cambria" w:cs="Arial"/>
          <w:bCs/>
          <w:iCs/>
          <w:sz w:val="22"/>
        </w:rPr>
        <w:t xml:space="preserve">podľa bodu </w:t>
      </w:r>
      <w:r w:rsidR="00AD7E55" w:rsidRPr="00D34936">
        <w:rPr>
          <w:rFonts w:ascii="Cambria" w:hAnsi="Cambria" w:cs="Arial"/>
          <w:bCs/>
          <w:iCs/>
          <w:sz w:val="22"/>
        </w:rPr>
        <w:fldChar w:fldCharType="begin"/>
      </w:r>
      <w:r w:rsidR="00AD7E55" w:rsidRPr="00D34936">
        <w:rPr>
          <w:rFonts w:ascii="Cambria" w:hAnsi="Cambria" w:cs="Arial"/>
          <w:bCs/>
          <w:iCs/>
          <w:sz w:val="22"/>
        </w:rPr>
        <w:instrText xml:space="preserve"> REF _Ref515029329 \r \h </w:instrText>
      </w:r>
      <w:r w:rsidR="00B76034" w:rsidRPr="00D34936">
        <w:rPr>
          <w:rFonts w:ascii="Cambria" w:hAnsi="Cambria" w:cs="Arial"/>
          <w:bCs/>
          <w:iCs/>
          <w:sz w:val="22"/>
        </w:rPr>
        <w:instrText xml:space="preserve"> \* MERGEFORMAT </w:instrText>
      </w:r>
      <w:r w:rsidR="00AD7E55" w:rsidRPr="00D34936">
        <w:rPr>
          <w:rFonts w:ascii="Cambria" w:hAnsi="Cambria" w:cs="Arial"/>
          <w:bCs/>
          <w:iCs/>
          <w:sz w:val="22"/>
        </w:rPr>
      </w:r>
      <w:r w:rsidR="00AD7E55" w:rsidRPr="00D34936">
        <w:rPr>
          <w:rFonts w:ascii="Cambria" w:hAnsi="Cambria" w:cs="Arial"/>
          <w:bCs/>
          <w:iCs/>
          <w:sz w:val="22"/>
        </w:rPr>
        <w:fldChar w:fldCharType="separate"/>
      </w:r>
      <w:r w:rsidR="00180B8B">
        <w:rPr>
          <w:rFonts w:ascii="Cambria" w:hAnsi="Cambria" w:cs="Arial"/>
          <w:bCs/>
          <w:iCs/>
          <w:sz w:val="22"/>
        </w:rPr>
        <w:t>3.4.2</w:t>
      </w:r>
      <w:r w:rsidR="00AD7E55" w:rsidRPr="00D34936">
        <w:rPr>
          <w:rFonts w:ascii="Cambria" w:hAnsi="Cambria" w:cs="Arial"/>
          <w:bCs/>
          <w:iCs/>
          <w:sz w:val="22"/>
        </w:rPr>
        <w:fldChar w:fldCharType="end"/>
      </w:r>
      <w:r w:rsidR="00AD7E55"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0,05 % </w:t>
      </w:r>
      <w:r w:rsidR="005F16E7" w:rsidRPr="00D34936">
        <w:rPr>
          <w:rFonts w:ascii="Cambria" w:hAnsi="Cambria" w:cs="Arial"/>
          <w:bCs/>
          <w:iCs/>
          <w:sz w:val="22"/>
        </w:rPr>
        <w:t>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 a to za každý aj začatý deň omeškania;</w:t>
      </w:r>
    </w:p>
    <w:p w14:paraId="3D9A189B" w14:textId="10C294C3" w:rsidR="00A52409" w:rsidRPr="00D34936" w:rsidRDefault="00A52409" w:rsidP="00D47FC9">
      <w:pPr>
        <w:numPr>
          <w:ilvl w:val="3"/>
          <w:numId w:val="15"/>
        </w:numPr>
        <w:spacing w:before="0" w:after="120" w:line="240" w:lineRule="auto"/>
        <w:jc w:val="both"/>
        <w:rPr>
          <w:rFonts w:ascii="Cambria" w:hAnsi="Cambria" w:cs="Arial"/>
          <w:bCs/>
          <w:iCs/>
          <w:sz w:val="22"/>
        </w:rPr>
      </w:pPr>
      <w:bookmarkStart w:id="67" w:name="_Ref485124812"/>
      <w:r w:rsidRPr="00D34936">
        <w:rPr>
          <w:rFonts w:ascii="Cambria" w:hAnsi="Cambria" w:cs="Arial"/>
          <w:bCs/>
          <w:iCs/>
          <w:sz w:val="22"/>
        </w:rPr>
        <w:t xml:space="preserve">V prípade omeškania Zhotoviteľa s odstránením vád Diela </w:t>
      </w:r>
      <w:r w:rsidR="00204454" w:rsidRPr="00D34936">
        <w:rPr>
          <w:rFonts w:ascii="Cambria" w:hAnsi="Cambria" w:cs="Arial"/>
          <w:bCs/>
          <w:iCs/>
          <w:sz w:val="22"/>
        </w:rPr>
        <w:t>uplatnených v Záručnej dobe</w:t>
      </w:r>
      <w:r w:rsidR="007B6088"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w:t>
      </w:r>
      <w:r w:rsidR="005E6EF9" w:rsidRPr="00D34936">
        <w:rPr>
          <w:rFonts w:ascii="Cambria" w:hAnsi="Cambria" w:cs="Arial"/>
          <w:bCs/>
          <w:iCs/>
          <w:sz w:val="22"/>
        </w:rPr>
        <w:t xml:space="preserve">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874CA6">
        <w:rPr>
          <w:rFonts w:ascii="Cambria" w:eastAsia="Calibri" w:hAnsi="Cambria" w:cs="Arial"/>
          <w:bCs/>
          <w:color w:val="000000"/>
          <w:sz w:val="22"/>
        </w:rPr>
        <w:t xml:space="preserve"> </w:t>
      </w:r>
      <w:r w:rsidRPr="00D34936">
        <w:rPr>
          <w:rFonts w:ascii="Cambria" w:hAnsi="Cambria" w:cs="Arial"/>
          <w:bCs/>
          <w:iCs/>
          <w:sz w:val="22"/>
        </w:rPr>
        <w:t>a to za každý aj začatý deň omeškania;</w:t>
      </w:r>
      <w:bookmarkEnd w:id="67"/>
    </w:p>
    <w:p w14:paraId="01C0DCFC" w14:textId="6802E353" w:rsidR="007D0278" w:rsidRPr="00D34936" w:rsidRDefault="007D027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ak nastane ktorýkoľvek dôvod, ktorý dáva Objednávateľovi možnosť odstúpiť od tejto Zmluvy podľa bodu </w:t>
      </w:r>
      <w:r w:rsidRPr="00D34936">
        <w:rPr>
          <w:rFonts w:ascii="Cambria" w:hAnsi="Cambria" w:cs="Arial"/>
          <w:bCs/>
          <w:iCs/>
          <w:sz w:val="22"/>
        </w:rPr>
        <w:fldChar w:fldCharType="begin"/>
      </w:r>
      <w:r w:rsidRPr="00D34936">
        <w:rPr>
          <w:rFonts w:ascii="Cambria" w:hAnsi="Cambria" w:cs="Arial"/>
          <w:bCs/>
          <w:iCs/>
          <w:sz w:val="22"/>
        </w:rPr>
        <w:instrText xml:space="preserve"> REF _Ref519086961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5.6</w:t>
      </w:r>
      <w:r w:rsidRPr="00D34936">
        <w:rPr>
          <w:rFonts w:ascii="Cambria" w:hAnsi="Cambria" w:cs="Arial"/>
          <w:bCs/>
          <w:iCs/>
          <w:sz w:val="22"/>
        </w:rPr>
        <w:fldChar w:fldCharType="end"/>
      </w:r>
      <w:r w:rsidRPr="00D34936">
        <w:rPr>
          <w:rFonts w:ascii="Cambria" w:hAnsi="Cambria" w:cs="Arial"/>
          <w:bCs/>
          <w:iCs/>
          <w:sz w:val="22"/>
        </w:rPr>
        <w:t xml:space="preserve"> tejto Zmluvy </w:t>
      </w:r>
      <w:r w:rsidR="007E6BF5" w:rsidRPr="00D34936">
        <w:rPr>
          <w:rFonts w:ascii="Cambria" w:hAnsi="Cambria" w:cs="Arial"/>
          <w:bCs/>
          <w:iCs/>
          <w:sz w:val="22"/>
        </w:rPr>
        <w:t xml:space="preserve">a jedná sa o porušenie zmluvnej povinnosti Zhotoviteľa, </w:t>
      </w:r>
      <w:r w:rsidRPr="00D34936">
        <w:rPr>
          <w:rFonts w:ascii="Cambria" w:hAnsi="Cambria" w:cs="Arial"/>
          <w:bCs/>
          <w:iCs/>
          <w:sz w:val="22"/>
        </w:rPr>
        <w:t xml:space="preserve">má Objednávateľ nárok na zaplatenie zmluvnej pokuty vo výške 1 % zo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w:t>
      </w:r>
    </w:p>
    <w:p w14:paraId="5BAECB8C" w14:textId="5FE8015B"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zadá určitú časť plnenia tejto Zmluvy Subdodávateľovi v rozpore s postupom podľa bodu </w:t>
      </w:r>
      <w:r w:rsidRPr="00D34936">
        <w:rPr>
          <w:rFonts w:ascii="Cambria" w:hAnsi="Cambria" w:cs="Arial"/>
          <w:sz w:val="22"/>
        </w:rPr>
        <w:fldChar w:fldCharType="begin"/>
      </w:r>
      <w:r w:rsidRPr="00D34936">
        <w:rPr>
          <w:rFonts w:ascii="Cambria" w:hAnsi="Cambria" w:cs="Arial"/>
          <w:sz w:val="22"/>
        </w:rPr>
        <w:instrText xml:space="preserve"> REF _Ref485125593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5.7</w:t>
      </w:r>
      <w:r w:rsidRPr="00D34936">
        <w:rPr>
          <w:rFonts w:ascii="Cambria" w:hAnsi="Cambria" w:cs="Arial"/>
          <w:sz w:val="22"/>
        </w:rPr>
        <w:fldChar w:fldCharType="end"/>
      </w:r>
      <w:r w:rsidRPr="00D34936">
        <w:rPr>
          <w:rFonts w:ascii="Cambria" w:hAnsi="Cambria" w:cs="Arial"/>
          <w:sz w:val="22"/>
        </w:rPr>
        <w:t xml:space="preserve"> tejto Zmluvy má Objednávateľ nárok na zaplatenie zmluvnej pokuty vo výške </w:t>
      </w:r>
      <w:r w:rsidR="00DC3630" w:rsidRPr="00D34936">
        <w:rPr>
          <w:rFonts w:ascii="Cambria" w:hAnsi="Cambria" w:cs="Arial"/>
          <w:sz w:val="22"/>
        </w:rPr>
        <w:t>5</w:t>
      </w:r>
      <w:r w:rsidR="002E315E" w:rsidRPr="00D34936">
        <w:rPr>
          <w:rFonts w:ascii="Cambria" w:hAnsi="Cambria" w:cs="Arial"/>
          <w:sz w:val="22"/>
        </w:rPr>
        <w:t>0</w:t>
      </w:r>
      <w:r w:rsidRPr="00D34936">
        <w:rPr>
          <w:rFonts w:ascii="Cambria" w:hAnsi="Cambria" w:cs="Arial"/>
          <w:sz w:val="22"/>
        </w:rPr>
        <w:t xml:space="preserve">.000,- EUR (slovom: </w:t>
      </w:r>
      <w:r w:rsidR="00DC3630" w:rsidRPr="00D34936">
        <w:rPr>
          <w:rFonts w:ascii="Cambria" w:hAnsi="Cambria" w:cs="Arial"/>
          <w:sz w:val="22"/>
        </w:rPr>
        <w:t>pä</w:t>
      </w:r>
      <w:r w:rsidR="002E315E" w:rsidRPr="00D34936">
        <w:rPr>
          <w:rFonts w:ascii="Cambria" w:hAnsi="Cambria" w:cs="Arial"/>
          <w:sz w:val="22"/>
        </w:rPr>
        <w:t>ťdesiat</w:t>
      </w:r>
      <w:r w:rsidR="00DC3630" w:rsidRPr="00D34936">
        <w:rPr>
          <w:rFonts w:ascii="Cambria" w:hAnsi="Cambria" w:cs="Arial"/>
          <w:sz w:val="22"/>
        </w:rPr>
        <w:t xml:space="preserve">tisíc </w:t>
      </w:r>
      <w:r w:rsidRPr="00D34936">
        <w:rPr>
          <w:rFonts w:ascii="Cambria" w:hAnsi="Cambria" w:cs="Arial"/>
          <w:sz w:val="22"/>
        </w:rPr>
        <w:t>euro);</w:t>
      </w:r>
    </w:p>
    <w:p w14:paraId="778C6BB5" w14:textId="03220495" w:rsidR="006B552C" w:rsidRPr="0019341A"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na prvú výzvu Objednávateľa podľa bodu </w:t>
      </w:r>
      <w:r w:rsidR="00C576E0" w:rsidRPr="00D34936">
        <w:rPr>
          <w:rFonts w:ascii="Cambria" w:hAnsi="Cambria" w:cs="Arial"/>
          <w:sz w:val="22"/>
        </w:rPr>
        <w:fldChar w:fldCharType="begin"/>
      </w:r>
      <w:r w:rsidR="00C576E0" w:rsidRPr="00D34936">
        <w:rPr>
          <w:rFonts w:ascii="Cambria" w:hAnsi="Cambria" w:cs="Arial"/>
          <w:sz w:val="22"/>
        </w:rPr>
        <w:instrText xml:space="preserve"> REF _Ref517346330 \r \h </w:instrText>
      </w:r>
      <w:r w:rsidR="008B474C" w:rsidRPr="00D34936">
        <w:rPr>
          <w:rFonts w:ascii="Cambria" w:hAnsi="Cambria" w:cs="Arial"/>
          <w:sz w:val="22"/>
        </w:rPr>
        <w:instrText xml:space="preserve"> \* MERGEFORMAT </w:instrText>
      </w:r>
      <w:r w:rsidR="00C576E0" w:rsidRPr="00D34936">
        <w:rPr>
          <w:rFonts w:ascii="Cambria" w:hAnsi="Cambria" w:cs="Arial"/>
          <w:sz w:val="22"/>
        </w:rPr>
      </w:r>
      <w:r w:rsidR="00C576E0" w:rsidRPr="00D34936">
        <w:rPr>
          <w:rFonts w:ascii="Cambria" w:hAnsi="Cambria" w:cs="Arial"/>
          <w:sz w:val="22"/>
        </w:rPr>
        <w:fldChar w:fldCharType="separate"/>
      </w:r>
      <w:r w:rsidR="00180B8B">
        <w:rPr>
          <w:rFonts w:ascii="Cambria" w:hAnsi="Cambria" w:cs="Arial"/>
          <w:sz w:val="22"/>
        </w:rPr>
        <w:t>5.8</w:t>
      </w:r>
      <w:r w:rsidR="00C576E0" w:rsidRPr="00D34936">
        <w:rPr>
          <w:rFonts w:ascii="Cambria" w:hAnsi="Cambria" w:cs="Arial"/>
          <w:sz w:val="22"/>
        </w:rPr>
        <w:fldChar w:fldCharType="end"/>
      </w:r>
      <w:r w:rsidRPr="00D34936">
        <w:rPr>
          <w:rFonts w:ascii="Cambria" w:hAnsi="Cambria" w:cs="Arial"/>
          <w:sz w:val="22"/>
        </w:rPr>
        <w:t xml:space="preserve"> tejto Zmluvy nenapraví porušenie alebo neplnenie tejto Zmluvy v primeranej lehote </w:t>
      </w:r>
      <w:r w:rsidR="00DC3630" w:rsidRPr="00D34936">
        <w:rPr>
          <w:rFonts w:ascii="Cambria" w:hAnsi="Cambria" w:cs="Arial"/>
          <w:sz w:val="22"/>
        </w:rPr>
        <w:t xml:space="preserve">má Objednávateľ nárok na zaplatenie zmluvnej pokuty vo výške 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w:t>
      </w:r>
      <w:r w:rsidR="00874CA6" w:rsidRPr="0019341A">
        <w:rPr>
          <w:rFonts w:ascii="Cambria" w:eastAsia="Calibri" w:hAnsi="Cambria" w:cs="Arial"/>
          <w:bCs/>
          <w:color w:val="000000"/>
          <w:sz w:val="22"/>
        </w:rPr>
        <w:t xml:space="preserve">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DC3630" w:rsidRPr="0019341A">
        <w:rPr>
          <w:rFonts w:ascii="Cambria" w:hAnsi="Cambria" w:cs="Arial"/>
          <w:sz w:val="22"/>
        </w:rPr>
        <w:t>a to za každý aj začatý deň omeškania</w:t>
      </w:r>
      <w:r w:rsidR="006B552C" w:rsidRPr="0019341A">
        <w:rPr>
          <w:rFonts w:ascii="Cambria" w:hAnsi="Cambria" w:cs="Arial"/>
          <w:sz w:val="22"/>
        </w:rPr>
        <w:t>;</w:t>
      </w:r>
    </w:p>
    <w:p w14:paraId="531E2AA6" w14:textId="359F9CDE" w:rsidR="00A905D2" w:rsidRPr="0019341A" w:rsidRDefault="00E72031" w:rsidP="00D93B36">
      <w:pPr>
        <w:numPr>
          <w:ilvl w:val="3"/>
          <w:numId w:val="15"/>
        </w:numPr>
        <w:spacing w:before="0" w:after="120" w:line="240" w:lineRule="auto"/>
        <w:jc w:val="both"/>
        <w:rPr>
          <w:rFonts w:ascii="Cambria" w:hAnsi="Cambria" w:cs="Arial"/>
          <w:color w:val="000000"/>
          <w:sz w:val="22"/>
        </w:rPr>
      </w:pPr>
      <w:r w:rsidRPr="0019341A">
        <w:rPr>
          <w:rFonts w:ascii="Cambria" w:hAnsi="Cambria" w:cs="Arial"/>
          <w:bCs/>
          <w:iCs/>
          <w:sz w:val="22"/>
        </w:rPr>
        <w:t>V prípade omeškania Zhotoviteľa s odstránením vád Diela v rámci Záruky</w:t>
      </w:r>
      <w:r w:rsidR="00BE0458" w:rsidRPr="0019341A">
        <w:rPr>
          <w:rFonts w:ascii="Cambria" w:hAnsi="Cambria" w:cs="Arial"/>
          <w:sz w:val="22"/>
        </w:rPr>
        <w:t xml:space="preserve"> </w:t>
      </w:r>
      <w:r w:rsidR="00BE0458" w:rsidRPr="0019341A">
        <w:rPr>
          <w:rFonts w:ascii="Cambria" w:hAnsi="Cambria" w:cs="Arial"/>
          <w:bCs/>
          <w:iCs/>
          <w:sz w:val="22"/>
        </w:rPr>
        <w:t>má</w:t>
      </w:r>
      <w:r w:rsidR="00BE0458" w:rsidRPr="0019341A">
        <w:rPr>
          <w:rFonts w:ascii="Cambria" w:hAnsi="Cambria" w:cs="Arial"/>
          <w:color w:val="000000"/>
          <w:sz w:val="22"/>
        </w:rPr>
        <w:t xml:space="preserve"> Objednávateľ nárok na zaplatenie zmluvnej pokuty vo výške </w:t>
      </w:r>
      <w:r w:rsidR="00E11DCA" w:rsidRPr="0019341A">
        <w:rPr>
          <w:rFonts w:ascii="Cambria" w:hAnsi="Cambria" w:cs="Arial"/>
          <w:bCs/>
          <w:iCs/>
          <w:sz w:val="22"/>
        </w:rPr>
        <w:t xml:space="preserve">0,01 % </w:t>
      </w:r>
      <w:r w:rsidR="00874CA6" w:rsidRPr="0019341A">
        <w:rPr>
          <w:rFonts w:ascii="Cambria" w:eastAsia="Calibri" w:hAnsi="Cambria" w:cs="Arial"/>
          <w:bCs/>
          <w:color w:val="000000"/>
          <w:sz w:val="22"/>
        </w:rPr>
        <w:t xml:space="preserve">čiastky Zmluvnej 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E11DCA" w:rsidRPr="0019341A">
        <w:rPr>
          <w:rFonts w:ascii="Cambria" w:hAnsi="Cambria" w:cs="Arial"/>
          <w:bCs/>
          <w:iCs/>
          <w:sz w:val="22"/>
        </w:rPr>
        <w:t>a to za každý aj začatý deň omeškania</w:t>
      </w:r>
      <w:r w:rsidR="00BA4ACD" w:rsidRPr="0019341A">
        <w:rPr>
          <w:rFonts w:ascii="Cambria" w:hAnsi="Cambria" w:cs="Arial"/>
          <w:color w:val="000000"/>
          <w:sz w:val="22"/>
        </w:rPr>
        <w:t>.</w:t>
      </w:r>
    </w:p>
    <w:p w14:paraId="16BA7C7C" w14:textId="7CB66414" w:rsidR="00060716" w:rsidRPr="009B42D5" w:rsidRDefault="00250781" w:rsidP="00D93B36">
      <w:pPr>
        <w:numPr>
          <w:ilvl w:val="3"/>
          <w:numId w:val="15"/>
        </w:numPr>
        <w:spacing w:before="0" w:after="120" w:line="240" w:lineRule="auto"/>
        <w:jc w:val="both"/>
        <w:rPr>
          <w:rFonts w:ascii="Cambria" w:hAnsi="Cambria" w:cs="Arial"/>
          <w:color w:val="000000"/>
          <w:sz w:val="22"/>
        </w:rPr>
      </w:pPr>
      <w:r w:rsidRPr="00166400">
        <w:rPr>
          <w:rFonts w:ascii="Cambria" w:hAnsi="Cambria" w:cs="Arial"/>
          <w:bCs/>
          <w:iCs/>
          <w:sz w:val="22"/>
        </w:rPr>
        <w:lastRenderedPageBreak/>
        <w:t xml:space="preserve">V prípade ak v ktoromkoľvek okamihu Zhotoviteľ nezabezpečí, že </w:t>
      </w:r>
      <w:r w:rsidRPr="0019341A">
        <w:rPr>
          <w:rFonts w:ascii="Cambria" w:hAnsi="Cambria" w:cs="Arial"/>
          <w:bCs/>
          <w:iCs/>
          <w:sz w:val="22"/>
        </w:rPr>
        <w:t>maximálne možné množstvo svetelných bodov, ktoré nebudú v aktívnej prevádzke je 35 svetelných bodov (zodpovedá cca 98 % svietivosti sústavy verejného osvetlenia) a maximálne množstvo svetelných bodov na jednej ulici, ktoré  nebudú v prevádzke sú 3 svetelné body</w:t>
      </w:r>
      <w:r w:rsidRPr="00166400">
        <w:rPr>
          <w:rFonts w:ascii="Cambria" w:hAnsi="Cambria" w:cs="Arial"/>
          <w:bCs/>
          <w:iCs/>
          <w:sz w:val="22"/>
        </w:rPr>
        <w:t xml:space="preserve"> (bod 3.</w:t>
      </w:r>
      <w:r w:rsidR="00DB7756">
        <w:rPr>
          <w:rFonts w:ascii="Cambria" w:hAnsi="Cambria" w:cs="Arial"/>
          <w:bCs/>
          <w:iCs/>
          <w:sz w:val="22"/>
        </w:rPr>
        <w:t>2</w:t>
      </w:r>
      <w:r w:rsidRPr="00166400">
        <w:rPr>
          <w:rFonts w:ascii="Cambria" w:hAnsi="Cambria" w:cs="Arial"/>
          <w:bCs/>
          <w:iCs/>
          <w:sz w:val="22"/>
        </w:rPr>
        <w:t xml:space="preserve"> Prílohy č. 4 tejto Zmluvy)</w:t>
      </w:r>
      <w:r w:rsidR="0019341A" w:rsidRPr="00166400">
        <w:rPr>
          <w:rFonts w:ascii="Cambria" w:hAnsi="Cambria" w:cs="Arial"/>
          <w:bCs/>
          <w:iCs/>
          <w:sz w:val="22"/>
        </w:rPr>
        <w:t xml:space="preserve"> </w:t>
      </w:r>
      <w:r w:rsidR="0019341A" w:rsidRPr="0019341A">
        <w:rPr>
          <w:rFonts w:ascii="Cambria" w:hAnsi="Cambria" w:cs="Arial"/>
          <w:bCs/>
          <w:iCs/>
          <w:sz w:val="22"/>
        </w:rPr>
        <w:t>má</w:t>
      </w:r>
      <w:r w:rsidR="0019341A" w:rsidRPr="0019341A">
        <w:rPr>
          <w:rFonts w:ascii="Cambria" w:hAnsi="Cambria" w:cs="Arial"/>
          <w:color w:val="000000"/>
          <w:sz w:val="22"/>
        </w:rPr>
        <w:t xml:space="preserve"> Objednávateľ za daný mesiac, v ktorom došlo k takému porušeniu tejto Zmluvy, nárok na zaplatenie zmluvnej pokuty vo výške </w:t>
      </w:r>
      <w:r w:rsidR="0019341A" w:rsidRPr="0019341A">
        <w:rPr>
          <w:rFonts w:ascii="Cambria" w:hAnsi="Cambria" w:cs="Arial"/>
          <w:bCs/>
          <w:iCs/>
          <w:sz w:val="22"/>
        </w:rPr>
        <w:t xml:space="preserve">0,1 % z </w:t>
      </w:r>
      <w:r w:rsidR="0019341A" w:rsidRPr="0019341A">
        <w:rPr>
          <w:rFonts w:ascii="Cambria" w:hAnsi="Cambria" w:cs="Arial"/>
          <w:sz w:val="22"/>
        </w:rPr>
        <w:t>čiastky Zmluvnej ceny za poskytovanie Služieb prevádzky a údržby Sústavy verejného</w:t>
      </w:r>
      <w:r w:rsidR="0019341A" w:rsidRPr="0019341A">
        <w:rPr>
          <w:rFonts w:ascii="Cambria" w:hAnsi="Cambria" w:cs="Arial"/>
          <w:bCs/>
          <w:sz w:val="22"/>
        </w:rPr>
        <w:t xml:space="preserve"> osvetlenia</w:t>
      </w:r>
      <w:r w:rsidR="00C935AC">
        <w:rPr>
          <w:rFonts w:ascii="Cambria" w:hAnsi="Cambria" w:cs="Arial"/>
          <w:bCs/>
          <w:sz w:val="22"/>
        </w:rPr>
        <w:t xml:space="preserve"> splatnej za daný mesiac, a to</w:t>
      </w:r>
      <w:r w:rsidR="0019341A" w:rsidRPr="0019341A">
        <w:rPr>
          <w:rFonts w:ascii="Cambria" w:hAnsi="Cambria" w:cs="Arial"/>
          <w:bCs/>
          <w:sz w:val="22"/>
        </w:rPr>
        <w:t xml:space="preserve"> za každý jeden svetlený bod, ktorý v danom mesiaci nebol v aktívnej prevádzke nad rámec požadovanej svietivosti</w:t>
      </w:r>
      <w:r w:rsidR="0019341A" w:rsidRPr="00166400">
        <w:rPr>
          <w:rFonts w:ascii="Cambria" w:hAnsi="Cambria" w:cs="Arial"/>
          <w:bCs/>
          <w:iCs/>
          <w:sz w:val="22"/>
        </w:rPr>
        <w:t>.</w:t>
      </w:r>
    </w:p>
    <w:p w14:paraId="23CF2B6F" w14:textId="229DE3BB" w:rsidR="00D555C1" w:rsidRDefault="009B42D5"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bCs/>
          <w:iCs/>
          <w:sz w:val="22"/>
        </w:rPr>
        <w:t xml:space="preserve">V prípade </w:t>
      </w:r>
      <w:r w:rsidR="00B253D9" w:rsidRPr="00D555C1">
        <w:rPr>
          <w:rFonts w:ascii="Cambria" w:hAnsi="Cambria" w:cs="Arial"/>
          <w:color w:val="000000"/>
          <w:sz w:val="22"/>
        </w:rPr>
        <w:t xml:space="preserve">ak Zhotoviteľ </w:t>
      </w:r>
      <w:r w:rsidR="00B253D9">
        <w:rPr>
          <w:rFonts w:ascii="Cambria" w:hAnsi="Cambria" w:cs="Arial"/>
          <w:color w:val="000000"/>
          <w:sz w:val="22"/>
        </w:rPr>
        <w:t xml:space="preserve">poruší ktorúkoľvek povinnosť </w:t>
      </w:r>
      <w:r w:rsidRPr="00D555C1">
        <w:rPr>
          <w:rFonts w:ascii="Cambria" w:hAnsi="Cambria" w:cs="Arial"/>
          <w:bCs/>
          <w:iCs/>
          <w:sz w:val="22"/>
        </w:rPr>
        <w:t>podľa bodu 2.7</w:t>
      </w:r>
      <w:r w:rsidR="00D555C1">
        <w:rPr>
          <w:rFonts w:ascii="Cambria" w:hAnsi="Cambria" w:cs="Arial"/>
          <w:bCs/>
          <w:iCs/>
          <w:sz w:val="22"/>
        </w:rPr>
        <w:t>, 3.1</w:t>
      </w:r>
      <w:r w:rsidR="00DB7756">
        <w:rPr>
          <w:rFonts w:ascii="Cambria" w:hAnsi="Cambria" w:cs="Arial"/>
          <w:bCs/>
          <w:iCs/>
          <w:sz w:val="22"/>
        </w:rPr>
        <w:t>5</w:t>
      </w:r>
      <w:r w:rsidR="00D555C1">
        <w:rPr>
          <w:rFonts w:ascii="Cambria" w:hAnsi="Cambria" w:cs="Arial"/>
          <w:bCs/>
          <w:iCs/>
          <w:sz w:val="22"/>
        </w:rPr>
        <w:t>, 3.1</w:t>
      </w:r>
      <w:r w:rsidR="00DB7756">
        <w:rPr>
          <w:rFonts w:ascii="Cambria" w:hAnsi="Cambria" w:cs="Arial"/>
          <w:bCs/>
          <w:iCs/>
          <w:sz w:val="22"/>
        </w:rPr>
        <w:t>6</w:t>
      </w:r>
      <w:r w:rsidR="00D555C1">
        <w:rPr>
          <w:rFonts w:ascii="Cambria" w:hAnsi="Cambria" w:cs="Arial"/>
          <w:bCs/>
          <w:iCs/>
          <w:sz w:val="22"/>
        </w:rPr>
        <w:t xml:space="preserve">, 4.3 Prílohy č. 4 tejto Zmluvy </w:t>
      </w:r>
      <w:r w:rsidR="00D555C1" w:rsidRPr="0019341A">
        <w:rPr>
          <w:rFonts w:ascii="Cambria" w:hAnsi="Cambria" w:cs="Arial"/>
          <w:bCs/>
          <w:iCs/>
          <w:sz w:val="22"/>
        </w:rPr>
        <w:t>má</w:t>
      </w:r>
      <w:r w:rsidR="00D555C1" w:rsidRPr="0019341A">
        <w:rPr>
          <w:rFonts w:ascii="Cambria" w:hAnsi="Cambria" w:cs="Arial"/>
          <w:color w:val="000000"/>
          <w:sz w:val="22"/>
        </w:rPr>
        <w:t xml:space="preserve"> Objednávateľ nárok na zaplatenie zmluvnej pokuty vo výške </w:t>
      </w:r>
      <w:r w:rsidR="00D555C1">
        <w:rPr>
          <w:rFonts w:ascii="Cambria" w:hAnsi="Cambria" w:cs="Arial"/>
          <w:color w:val="000000"/>
          <w:sz w:val="22"/>
        </w:rPr>
        <w:t>2</w:t>
      </w:r>
      <w:r w:rsidR="00D555C1" w:rsidRPr="00F638B8">
        <w:rPr>
          <w:rFonts w:ascii="Cambria" w:hAnsi="Cambria" w:cs="Arial"/>
          <w:color w:val="000000"/>
          <w:sz w:val="22"/>
        </w:rPr>
        <w:t>.000,- EUR</w:t>
      </w:r>
      <w:r w:rsidR="00D555C1">
        <w:rPr>
          <w:rFonts w:ascii="Cambria" w:hAnsi="Cambria" w:cs="Arial"/>
          <w:color w:val="000000"/>
          <w:sz w:val="22"/>
        </w:rPr>
        <w:t xml:space="preserve"> za každé </w:t>
      </w:r>
      <w:r w:rsidR="00B253D9">
        <w:rPr>
          <w:rFonts w:ascii="Cambria" w:hAnsi="Cambria" w:cs="Arial"/>
          <w:color w:val="000000"/>
          <w:sz w:val="22"/>
        </w:rPr>
        <w:t xml:space="preserve">také </w:t>
      </w:r>
      <w:r w:rsidR="00D555C1">
        <w:rPr>
          <w:rFonts w:ascii="Cambria" w:hAnsi="Cambria" w:cs="Arial"/>
          <w:color w:val="000000"/>
          <w:sz w:val="22"/>
        </w:rPr>
        <w:t>porušenie samostatne.</w:t>
      </w:r>
    </w:p>
    <w:p w14:paraId="3CD89D6F" w14:textId="56C40922" w:rsidR="00D555C1" w:rsidRDefault="00AB063B"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w:t>
      </w:r>
      <w:r w:rsidR="00E651D5">
        <w:rPr>
          <w:rFonts w:ascii="Cambria" w:hAnsi="Cambria" w:cs="Arial"/>
          <w:color w:val="000000"/>
          <w:sz w:val="22"/>
        </w:rPr>
        <w:t xml:space="preserve">neodstráni poruchu v časoch podľa bodu </w:t>
      </w:r>
      <w:r w:rsidR="00D555C1">
        <w:rPr>
          <w:rFonts w:ascii="Cambria" w:hAnsi="Cambria" w:cs="Arial"/>
          <w:color w:val="000000"/>
          <w:sz w:val="22"/>
        </w:rPr>
        <w:t>3.1</w:t>
      </w:r>
      <w:r w:rsidR="00DB7756">
        <w:rPr>
          <w:rFonts w:ascii="Cambria" w:hAnsi="Cambria" w:cs="Arial"/>
          <w:color w:val="000000"/>
          <w:sz w:val="22"/>
        </w:rPr>
        <w:t>0</w:t>
      </w:r>
      <w:r w:rsidR="00D555C1">
        <w:rPr>
          <w:rFonts w:ascii="Cambria" w:hAnsi="Cambria" w:cs="Arial"/>
          <w:color w:val="000000"/>
          <w:sz w:val="22"/>
        </w:rPr>
        <w:t xml:space="preserve"> a 3.1</w:t>
      </w:r>
      <w:r w:rsidR="00DB7756">
        <w:rPr>
          <w:rFonts w:ascii="Cambria" w:hAnsi="Cambria" w:cs="Arial"/>
          <w:color w:val="000000"/>
          <w:sz w:val="22"/>
        </w:rPr>
        <w:t>1</w:t>
      </w:r>
      <w:r w:rsidR="00D555C1">
        <w:rPr>
          <w:rFonts w:ascii="Cambria" w:hAnsi="Cambria" w:cs="Arial"/>
          <w:color w:val="000000"/>
          <w:sz w:val="22"/>
        </w:rPr>
        <w:t xml:space="preserve"> Prílohy č. 4</w:t>
      </w:r>
      <w:r w:rsidR="00E651D5" w:rsidRPr="00E651D5">
        <w:rPr>
          <w:rFonts w:ascii="Cambria" w:hAnsi="Cambria" w:cs="Arial"/>
          <w:bCs/>
          <w:iCs/>
          <w:sz w:val="22"/>
        </w:rPr>
        <w:t xml:space="preserve"> </w:t>
      </w:r>
      <w:r w:rsidR="00E651D5" w:rsidRPr="0019341A">
        <w:rPr>
          <w:rFonts w:ascii="Cambria" w:hAnsi="Cambria" w:cs="Arial"/>
          <w:bCs/>
          <w:iCs/>
          <w:sz w:val="22"/>
        </w:rPr>
        <w:t>má</w:t>
      </w:r>
      <w:r w:rsidR="00E651D5" w:rsidRPr="0019341A">
        <w:rPr>
          <w:rFonts w:ascii="Cambria" w:hAnsi="Cambria" w:cs="Arial"/>
          <w:color w:val="000000"/>
          <w:sz w:val="22"/>
        </w:rPr>
        <w:t xml:space="preserve"> Objednávateľ nárok na zaplatenie zmluvnej pokuty vo výške </w:t>
      </w:r>
      <w:r w:rsidR="00E651D5">
        <w:rPr>
          <w:rFonts w:ascii="Cambria" w:hAnsi="Cambria" w:cs="Arial"/>
          <w:bCs/>
          <w:iCs/>
          <w:sz w:val="22"/>
        </w:rPr>
        <w:t xml:space="preserve">300,- EUR </w:t>
      </w:r>
      <w:r w:rsidR="00E651D5" w:rsidRPr="0019341A">
        <w:rPr>
          <w:rFonts w:ascii="Cambria" w:hAnsi="Cambria" w:cs="Arial"/>
          <w:bCs/>
          <w:iCs/>
          <w:sz w:val="22"/>
        </w:rPr>
        <w:t>za každý aj začatý deň omeškania</w:t>
      </w:r>
      <w:r w:rsidR="00E651D5">
        <w:rPr>
          <w:rFonts w:ascii="Cambria" w:hAnsi="Cambria" w:cs="Arial"/>
          <w:bCs/>
          <w:iCs/>
          <w:sz w:val="22"/>
        </w:rPr>
        <w:t>.</w:t>
      </w:r>
    </w:p>
    <w:p w14:paraId="5C7B7B3E" w14:textId="1E27EC44" w:rsidR="00F638B8" w:rsidRPr="00D555C1" w:rsidRDefault="00F638B8"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nezabezpečí poistenie zodpovednosti za </w:t>
      </w:r>
      <w:r w:rsidRPr="00D555C1">
        <w:rPr>
          <w:rFonts w:ascii="Cambria" w:hAnsi="Cambria" w:cs="Arial"/>
          <w:color w:val="000000"/>
          <w:sz w:val="22"/>
        </w:rPr>
        <w:fldChar w:fldCharType="begin"/>
      </w:r>
      <w:r w:rsidRPr="00D555C1">
        <w:rPr>
          <w:rFonts w:ascii="Cambria" w:hAnsi="Cambria" w:cs="Arial"/>
          <w:color w:val="000000"/>
          <w:sz w:val="22"/>
        </w:rPr>
        <w:instrText xml:space="preserve"> REF _Ref515018578 \r \h </w:instrText>
      </w:r>
      <w:r w:rsidRPr="00D555C1">
        <w:rPr>
          <w:rFonts w:ascii="Cambria" w:hAnsi="Cambria" w:cs="Arial"/>
          <w:color w:val="000000"/>
          <w:sz w:val="22"/>
        </w:rPr>
      </w:r>
      <w:r w:rsidRPr="00D555C1">
        <w:rPr>
          <w:rFonts w:ascii="Cambria" w:hAnsi="Cambria" w:cs="Arial"/>
          <w:color w:val="000000"/>
          <w:sz w:val="22"/>
        </w:rPr>
        <w:fldChar w:fldCharType="separate"/>
      </w:r>
      <w:r w:rsidR="00180B8B">
        <w:rPr>
          <w:rFonts w:ascii="Cambria" w:hAnsi="Cambria" w:cs="Arial"/>
          <w:color w:val="000000"/>
          <w:sz w:val="22"/>
        </w:rPr>
        <w:t>5.10.1</w:t>
      </w:r>
      <w:r w:rsidRPr="00D555C1">
        <w:rPr>
          <w:rFonts w:ascii="Cambria" w:hAnsi="Cambria" w:cs="Arial"/>
          <w:color w:val="000000"/>
          <w:sz w:val="22"/>
        </w:rPr>
        <w:fldChar w:fldCharType="end"/>
      </w:r>
      <w:r w:rsidRPr="00D555C1">
        <w:rPr>
          <w:rFonts w:ascii="Cambria" w:hAnsi="Cambria" w:cs="Arial"/>
          <w:color w:val="000000"/>
          <w:sz w:val="22"/>
        </w:rPr>
        <w:t xml:space="preserve"> tejto Zmluvy, </w:t>
      </w:r>
      <w:r w:rsidR="00166400" w:rsidRPr="00D555C1">
        <w:rPr>
          <w:rFonts w:ascii="Cambria" w:hAnsi="Cambria" w:cs="Arial"/>
          <w:color w:val="000000"/>
          <w:sz w:val="22"/>
        </w:rPr>
        <w:t xml:space="preserve">- </w:t>
      </w:r>
      <w:r w:rsidRPr="00D555C1">
        <w:rPr>
          <w:rFonts w:ascii="Cambria" w:hAnsi="Cambria" w:cs="Arial"/>
          <w:bCs/>
          <w:iCs/>
          <w:sz w:val="22"/>
        </w:rPr>
        <w:t>má</w:t>
      </w:r>
      <w:r w:rsidRPr="00D555C1">
        <w:rPr>
          <w:rFonts w:ascii="Cambria" w:hAnsi="Cambria" w:cs="Arial"/>
          <w:color w:val="000000"/>
          <w:sz w:val="22"/>
        </w:rPr>
        <w:t xml:space="preserve"> Objednávateľ nárok na zaplatenie zmluvnej pokuty vo výške 50.000,- EUR</w:t>
      </w:r>
      <w:r w:rsidR="00722FD5" w:rsidRPr="00D555C1">
        <w:rPr>
          <w:rFonts w:ascii="Cambria" w:hAnsi="Cambria" w:cs="Arial"/>
          <w:color w:val="000000"/>
          <w:sz w:val="22"/>
        </w:rPr>
        <w:t>.</w:t>
      </w:r>
    </w:p>
    <w:p w14:paraId="4496831D" w14:textId="0941B212" w:rsidR="00166400" w:rsidRDefault="00166400" w:rsidP="00F638B8">
      <w:pPr>
        <w:numPr>
          <w:ilvl w:val="3"/>
          <w:numId w:val="15"/>
        </w:numPr>
        <w:spacing w:before="0" w:after="120" w:line="240" w:lineRule="auto"/>
        <w:jc w:val="both"/>
        <w:rPr>
          <w:rFonts w:ascii="Cambria" w:hAnsi="Cambria" w:cs="Arial"/>
          <w:color w:val="000000"/>
          <w:sz w:val="22"/>
        </w:rPr>
      </w:pPr>
      <w:r w:rsidRPr="00F638B8">
        <w:rPr>
          <w:rFonts w:ascii="Cambria" w:hAnsi="Cambria" w:cs="Arial"/>
          <w:color w:val="000000"/>
          <w:sz w:val="22"/>
        </w:rPr>
        <w:t>V prípade, ak Zhotoviteľ</w:t>
      </w:r>
      <w:r w:rsidR="007B6021">
        <w:rPr>
          <w:rFonts w:ascii="Cambria" w:hAnsi="Cambria" w:cs="Arial"/>
          <w:color w:val="000000"/>
          <w:sz w:val="22"/>
        </w:rPr>
        <w:t xml:space="preserve"> poruší ktorúkoľvek povinnosť podľa bodu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_Ref111107683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4.3.2a)</w:t>
      </w:r>
      <w:r w:rsidR="00722FD5">
        <w:rPr>
          <w:rFonts w:ascii="Cambria" w:hAnsi="Cambria" w:cs="Arial"/>
          <w:color w:val="000000"/>
          <w:sz w:val="22"/>
        </w:rPr>
        <w:fldChar w:fldCharType="end"/>
      </w:r>
      <w:r w:rsidR="00722FD5">
        <w:rPr>
          <w:rFonts w:ascii="Cambria" w:hAnsi="Cambria" w:cs="Arial"/>
          <w:color w:val="000000"/>
          <w:sz w:val="22"/>
        </w:rPr>
        <w:t xml:space="preserve"> a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_Ref111107685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4.3.2b)</w:t>
      </w:r>
      <w:r w:rsidR="00722FD5">
        <w:rPr>
          <w:rFonts w:ascii="Cambria" w:hAnsi="Cambria" w:cs="Arial"/>
          <w:color w:val="000000"/>
          <w:sz w:val="22"/>
        </w:rPr>
        <w:fldChar w:fldCharType="end"/>
      </w:r>
      <w:r w:rsidR="00722FD5">
        <w:rPr>
          <w:rFonts w:ascii="Cambria" w:hAnsi="Cambria" w:cs="Arial"/>
          <w:color w:val="000000"/>
          <w:sz w:val="22"/>
        </w:rPr>
        <w:t xml:space="preserve"> tejto Zmluvy </w:t>
      </w:r>
      <w:r w:rsidR="00722FD5" w:rsidRPr="0019341A">
        <w:rPr>
          <w:rFonts w:ascii="Cambria" w:hAnsi="Cambria" w:cs="Arial"/>
          <w:bCs/>
          <w:iCs/>
          <w:sz w:val="22"/>
        </w:rPr>
        <w:t>má</w:t>
      </w:r>
      <w:r w:rsidR="00722FD5" w:rsidRPr="0019341A">
        <w:rPr>
          <w:rFonts w:ascii="Cambria" w:hAnsi="Cambria" w:cs="Arial"/>
          <w:color w:val="000000"/>
          <w:sz w:val="22"/>
        </w:rPr>
        <w:t xml:space="preserve"> Objednávateľ nárok na zaplatenie zmluvnej pokuty vo výške </w:t>
      </w:r>
      <w:r w:rsidR="00722FD5">
        <w:rPr>
          <w:rFonts w:ascii="Cambria" w:hAnsi="Cambria" w:cs="Arial"/>
          <w:color w:val="000000"/>
          <w:sz w:val="22"/>
        </w:rPr>
        <w:t>5</w:t>
      </w:r>
      <w:r w:rsidR="00722FD5" w:rsidRPr="00F638B8">
        <w:rPr>
          <w:rFonts w:ascii="Cambria" w:hAnsi="Cambria" w:cs="Arial"/>
          <w:color w:val="000000"/>
          <w:sz w:val="22"/>
        </w:rPr>
        <w:t>0.000,- EUR</w:t>
      </w:r>
      <w:r w:rsidR="00722FD5">
        <w:rPr>
          <w:rFonts w:ascii="Cambria" w:hAnsi="Cambria" w:cs="Arial"/>
          <w:color w:val="000000"/>
          <w:sz w:val="22"/>
        </w:rPr>
        <w:t>.</w:t>
      </w:r>
    </w:p>
    <w:p w14:paraId="2DDA43C5" w14:textId="4A134EC8" w:rsidR="00AB063B" w:rsidRPr="00F638B8" w:rsidRDefault="00541CD1" w:rsidP="00F638B8">
      <w:pPr>
        <w:numPr>
          <w:ilvl w:val="3"/>
          <w:numId w:val="15"/>
        </w:numPr>
        <w:spacing w:before="0" w:after="120" w:line="240" w:lineRule="auto"/>
        <w:jc w:val="both"/>
        <w:rPr>
          <w:rFonts w:ascii="Cambria" w:hAnsi="Cambria" w:cs="Arial"/>
          <w:color w:val="000000"/>
          <w:sz w:val="22"/>
        </w:rPr>
      </w:pPr>
      <w:bookmarkStart w:id="68" w:name="_Ref111108560"/>
      <w:r w:rsidRPr="00D555C1">
        <w:rPr>
          <w:rFonts w:ascii="Cambria" w:hAnsi="Cambria" w:cs="Arial"/>
          <w:color w:val="000000"/>
          <w:sz w:val="22"/>
        </w:rPr>
        <w:t xml:space="preserve">V prípade, ak Zhotoviteľ </w:t>
      </w:r>
      <w:r>
        <w:rPr>
          <w:rFonts w:ascii="Cambria" w:hAnsi="Cambria" w:cs="Arial"/>
          <w:color w:val="000000"/>
          <w:sz w:val="22"/>
        </w:rPr>
        <w:t xml:space="preserve">poruší inú povinnosť podľa tejto Zmluvy, následne </w:t>
      </w:r>
      <w:r w:rsidR="00423CDC">
        <w:rPr>
          <w:rFonts w:ascii="Cambria" w:hAnsi="Cambria" w:cs="Arial"/>
          <w:color w:val="000000"/>
          <w:sz w:val="22"/>
        </w:rPr>
        <w:t xml:space="preserve">Objednávateľ Zhotoviteľovi doručí výzvu na nápravu podľa bodu </w:t>
      </w:r>
      <w:r w:rsidR="00423CDC">
        <w:rPr>
          <w:rFonts w:ascii="Cambria" w:hAnsi="Cambria" w:cs="Arial"/>
          <w:color w:val="000000"/>
          <w:sz w:val="22"/>
        </w:rPr>
        <w:fldChar w:fldCharType="begin"/>
      </w:r>
      <w:r w:rsidR="00423CDC">
        <w:rPr>
          <w:rFonts w:ascii="Cambria" w:hAnsi="Cambria" w:cs="Arial"/>
          <w:color w:val="000000"/>
          <w:sz w:val="22"/>
        </w:rPr>
        <w:instrText xml:space="preserve"> REF _Ref111108651 \r \h </w:instrText>
      </w:r>
      <w:r w:rsidR="00423CDC">
        <w:rPr>
          <w:rFonts w:ascii="Cambria" w:hAnsi="Cambria" w:cs="Arial"/>
          <w:color w:val="000000"/>
          <w:sz w:val="22"/>
        </w:rPr>
      </w:r>
      <w:r w:rsidR="00423CDC">
        <w:rPr>
          <w:rFonts w:ascii="Cambria" w:hAnsi="Cambria" w:cs="Arial"/>
          <w:color w:val="000000"/>
          <w:sz w:val="22"/>
        </w:rPr>
        <w:fldChar w:fldCharType="separate"/>
      </w:r>
      <w:r w:rsidR="00180B8B">
        <w:rPr>
          <w:rFonts w:ascii="Cambria" w:hAnsi="Cambria" w:cs="Arial"/>
          <w:color w:val="000000"/>
          <w:sz w:val="22"/>
        </w:rPr>
        <w:t>5.15</w:t>
      </w:r>
      <w:r w:rsidR="00423CDC">
        <w:rPr>
          <w:rFonts w:ascii="Cambria" w:hAnsi="Cambria" w:cs="Arial"/>
          <w:color w:val="000000"/>
          <w:sz w:val="22"/>
        </w:rPr>
        <w:fldChar w:fldCharType="end"/>
      </w:r>
      <w:r>
        <w:rPr>
          <w:rFonts w:ascii="Cambria" w:hAnsi="Cambria" w:cs="Arial"/>
          <w:color w:val="000000"/>
          <w:sz w:val="22"/>
        </w:rPr>
        <w:t xml:space="preserve"> </w:t>
      </w:r>
      <w:r w:rsidR="00423CDC">
        <w:rPr>
          <w:rFonts w:ascii="Cambria" w:hAnsi="Cambria" w:cs="Arial"/>
          <w:color w:val="000000"/>
          <w:sz w:val="22"/>
        </w:rPr>
        <w:t xml:space="preserve">tejto Zmluvy a Zhotoviteľ </w:t>
      </w:r>
      <w:r w:rsidR="00423CDC" w:rsidRPr="00541CD1">
        <w:rPr>
          <w:rFonts w:ascii="Cambria" w:hAnsi="Cambria" w:cs="Arial"/>
          <w:color w:val="000000"/>
          <w:sz w:val="22"/>
        </w:rPr>
        <w:t xml:space="preserve">toto porušenie alebo neplnenie </w:t>
      </w:r>
      <w:r w:rsidR="00423CDC">
        <w:rPr>
          <w:rFonts w:ascii="Cambria" w:hAnsi="Cambria" w:cs="Arial"/>
          <w:color w:val="000000"/>
          <w:sz w:val="22"/>
        </w:rPr>
        <w:t xml:space="preserve">Zmluvy </w:t>
      </w:r>
      <w:r w:rsidR="00423CDC" w:rsidRPr="00541CD1">
        <w:rPr>
          <w:rFonts w:ascii="Cambria" w:hAnsi="Cambria" w:cs="Arial"/>
          <w:color w:val="000000"/>
          <w:sz w:val="22"/>
        </w:rPr>
        <w:t>naprav</w:t>
      </w:r>
      <w:r w:rsidR="00423CDC">
        <w:rPr>
          <w:rFonts w:ascii="Cambria" w:hAnsi="Cambria" w:cs="Arial"/>
          <w:color w:val="000000"/>
          <w:sz w:val="22"/>
        </w:rPr>
        <w:t xml:space="preserve">í v stanovenej lehote, </w:t>
      </w:r>
      <w:bookmarkEnd w:id="68"/>
      <w:r w:rsidR="00423CDC" w:rsidRPr="00D34936">
        <w:rPr>
          <w:rFonts w:ascii="Cambria" w:hAnsi="Cambria" w:cs="Arial"/>
          <w:sz w:val="22"/>
        </w:rPr>
        <w:t xml:space="preserve">má Objednávateľ nárok na zaplatenie zmluvnej pokuty vo výške </w:t>
      </w:r>
      <w:r w:rsidR="00423CDC">
        <w:rPr>
          <w:rFonts w:ascii="Cambria" w:hAnsi="Cambria" w:cs="Arial"/>
          <w:bCs/>
          <w:iCs/>
          <w:sz w:val="22"/>
        </w:rPr>
        <w:t xml:space="preserve">300,- EUR </w:t>
      </w:r>
      <w:r w:rsidR="00423CDC" w:rsidRPr="0019341A">
        <w:rPr>
          <w:rFonts w:ascii="Cambria" w:hAnsi="Cambria" w:cs="Arial"/>
          <w:bCs/>
          <w:iCs/>
          <w:sz w:val="22"/>
        </w:rPr>
        <w:t>za každý aj začatý deň omeškania</w:t>
      </w:r>
      <w:r w:rsidR="005F74C7">
        <w:rPr>
          <w:rFonts w:ascii="Cambria" w:hAnsi="Cambria" w:cs="Arial"/>
          <w:sz w:val="22"/>
        </w:rPr>
        <w:t>.</w:t>
      </w:r>
    </w:p>
    <w:p w14:paraId="210466B9" w14:textId="612E474F" w:rsidR="00A52409" w:rsidRPr="0019341A" w:rsidRDefault="00A52409" w:rsidP="00D47FC9">
      <w:pPr>
        <w:numPr>
          <w:ilvl w:val="2"/>
          <w:numId w:val="15"/>
        </w:numPr>
        <w:spacing w:before="0" w:after="120" w:line="240" w:lineRule="auto"/>
        <w:jc w:val="both"/>
        <w:rPr>
          <w:rFonts w:ascii="Cambria" w:hAnsi="Cambria" w:cs="Arial"/>
          <w:bCs/>
          <w:iCs/>
          <w:sz w:val="22"/>
        </w:rPr>
      </w:pPr>
      <w:r w:rsidRPr="0019341A">
        <w:rPr>
          <w:rFonts w:ascii="Cambria" w:hAnsi="Cambria" w:cs="Arial"/>
          <w:sz w:val="22"/>
        </w:rPr>
        <w:t xml:space="preserve">V prípade omeškania Objednávateľa s úhradou faktúr má Zhotoviteľ nárok na zaplatenie úroku z </w:t>
      </w:r>
      <w:r w:rsidRPr="0019341A">
        <w:rPr>
          <w:rFonts w:ascii="Cambria" w:hAnsi="Cambria" w:cs="Arial"/>
          <w:bCs/>
          <w:iCs/>
          <w:sz w:val="22"/>
        </w:rPr>
        <w:t xml:space="preserve">omeškania vo výške </w:t>
      </w:r>
      <w:r w:rsidR="00156964" w:rsidRPr="0019341A">
        <w:rPr>
          <w:rFonts w:ascii="Cambria" w:hAnsi="Cambria" w:cs="Arial"/>
          <w:bCs/>
          <w:iCs/>
          <w:sz w:val="22"/>
        </w:rPr>
        <w:t xml:space="preserve">stanovenej osobitným </w:t>
      </w:r>
      <w:r w:rsidR="00806DDE" w:rsidRPr="0019341A">
        <w:rPr>
          <w:rFonts w:ascii="Cambria" w:hAnsi="Cambria" w:cs="Arial"/>
          <w:bCs/>
          <w:iCs/>
          <w:sz w:val="22"/>
        </w:rPr>
        <w:t>P</w:t>
      </w:r>
      <w:r w:rsidR="00156964" w:rsidRPr="0019341A">
        <w:rPr>
          <w:rFonts w:ascii="Cambria" w:hAnsi="Cambria" w:cs="Arial"/>
          <w:bCs/>
          <w:iCs/>
          <w:sz w:val="22"/>
        </w:rPr>
        <w:t xml:space="preserve">rávnymi predpismi </w:t>
      </w:r>
      <w:r w:rsidRPr="0019341A">
        <w:rPr>
          <w:rFonts w:ascii="Cambria" w:hAnsi="Cambria" w:cs="Arial"/>
          <w:bCs/>
          <w:iCs/>
          <w:sz w:val="22"/>
        </w:rPr>
        <w:t xml:space="preserve"> za každý aj začatý deň omeškania.</w:t>
      </w:r>
    </w:p>
    <w:p w14:paraId="40E588C5" w14:textId="10FDC3A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Zaplatením zmluvnej pokuty na základe tejto Zmluvy nezaniká povinnosť splniť zabezpečený záväzok. Rovnako nezaniká ani nárok na náhradu škody príslušnej Zmluvnej strany, ktorá jej vznikne v súvislosti s p</w:t>
      </w:r>
      <w:r w:rsidRPr="00D34936">
        <w:rPr>
          <w:rFonts w:ascii="Cambria" w:hAnsi="Cambria" w:cs="Arial"/>
          <w:sz w:val="22"/>
        </w:rPr>
        <w:t xml:space="preserve">orušením tejto Zmluvy </w:t>
      </w:r>
      <w:r w:rsidR="00E11DCA" w:rsidRPr="00D34936">
        <w:rPr>
          <w:rFonts w:ascii="Cambria" w:hAnsi="Cambria" w:cs="Arial"/>
          <w:sz w:val="22"/>
        </w:rPr>
        <w:t>v plnej výške</w:t>
      </w:r>
      <w:r w:rsidR="004750A1" w:rsidRPr="00D34936">
        <w:rPr>
          <w:rFonts w:ascii="Cambria" w:hAnsi="Cambria" w:cs="Arial"/>
          <w:sz w:val="22"/>
        </w:rPr>
        <w:t>, ktorú si môže Zmluvná strana uplatniť popri zaplatení zmluvných pokút</w:t>
      </w:r>
      <w:r w:rsidRPr="00D34936">
        <w:rPr>
          <w:rFonts w:ascii="Cambria" w:hAnsi="Cambria" w:cs="Arial"/>
          <w:sz w:val="22"/>
        </w:rPr>
        <w:t>.</w:t>
      </w:r>
    </w:p>
    <w:p w14:paraId="40BCC4EF" w14:textId="375BC8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Splatnosť</w:t>
      </w:r>
      <w:r w:rsidRPr="00D34936">
        <w:rPr>
          <w:rFonts w:ascii="Cambria" w:hAnsi="Cambria" w:cs="Arial"/>
          <w:sz w:val="22"/>
        </w:rPr>
        <w:t xml:space="preserve"> </w:t>
      </w:r>
      <w:r w:rsidR="00BB425A" w:rsidRPr="00D34936">
        <w:rPr>
          <w:rFonts w:ascii="Cambria" w:hAnsi="Cambria" w:cs="Arial"/>
          <w:sz w:val="22"/>
        </w:rPr>
        <w:t xml:space="preserve">akejkoľvek </w:t>
      </w:r>
      <w:r w:rsidRPr="00D34936">
        <w:rPr>
          <w:rFonts w:ascii="Cambria" w:hAnsi="Cambria" w:cs="Arial"/>
          <w:sz w:val="22"/>
        </w:rPr>
        <w:t xml:space="preserve">faktúry za zmluvnú pokutu vystavenej podľa tohto bodu bude minimálne </w:t>
      </w:r>
      <w:r w:rsidRPr="00D34936">
        <w:rPr>
          <w:rFonts w:ascii="Cambria" w:hAnsi="Cambria" w:cs="Arial"/>
          <w:bCs/>
          <w:iCs/>
          <w:sz w:val="22"/>
        </w:rPr>
        <w:t>sedem</w:t>
      </w:r>
      <w:r w:rsidRPr="00D34936">
        <w:rPr>
          <w:rFonts w:ascii="Cambria" w:hAnsi="Cambria" w:cs="Arial"/>
          <w:sz w:val="22"/>
        </w:rPr>
        <w:t xml:space="preserve"> (7) kalendárnych dní.</w:t>
      </w:r>
    </w:p>
    <w:p w14:paraId="24DBD6B9" w14:textId="7777777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69" w:name="_Ref519086961"/>
      <w:r w:rsidRPr="00D34936">
        <w:rPr>
          <w:rFonts w:ascii="Cambria" w:hAnsi="Cambria" w:cs="Arial"/>
          <w:b/>
          <w:color w:val="000000"/>
          <w:sz w:val="22"/>
        </w:rPr>
        <w:t>Trvanie a </w:t>
      </w:r>
      <w:r w:rsidRPr="00D34936">
        <w:rPr>
          <w:rFonts w:ascii="Cambria" w:hAnsi="Cambria" w:cs="Arial"/>
          <w:b/>
          <w:sz w:val="22"/>
        </w:rPr>
        <w:t>ukončenie</w:t>
      </w:r>
      <w:r w:rsidRPr="00D34936">
        <w:rPr>
          <w:rFonts w:ascii="Cambria" w:hAnsi="Cambria" w:cs="Arial"/>
          <w:b/>
          <w:color w:val="000000"/>
          <w:sz w:val="22"/>
        </w:rPr>
        <w:t xml:space="preserve"> Zmluvy</w:t>
      </w:r>
      <w:bookmarkEnd w:id="69"/>
    </w:p>
    <w:p w14:paraId="393EB84F" w14:textId="234AF05B" w:rsidR="00F6298D" w:rsidRPr="00D34936" w:rsidRDefault="00A52409" w:rsidP="00D47FC9">
      <w:pPr>
        <w:numPr>
          <w:ilvl w:val="2"/>
          <w:numId w:val="15"/>
        </w:numPr>
        <w:spacing w:before="0" w:after="120" w:line="240" w:lineRule="auto"/>
        <w:jc w:val="both"/>
        <w:rPr>
          <w:rFonts w:ascii="Cambria" w:hAnsi="Cambria" w:cs="Arial"/>
          <w:bCs/>
          <w:iCs/>
          <w:sz w:val="22"/>
        </w:rPr>
      </w:pPr>
      <w:bookmarkStart w:id="70" w:name="_Hlk495484527"/>
      <w:r w:rsidRPr="00D34936">
        <w:rPr>
          <w:rFonts w:ascii="Cambria" w:hAnsi="Cambria" w:cs="Arial"/>
          <w:bCs/>
          <w:iCs/>
          <w:sz w:val="22"/>
        </w:rPr>
        <w:t>Táto Zmluva nadobúda platnosť</w:t>
      </w:r>
      <w:r w:rsidR="00EA6947" w:rsidRPr="00D34936">
        <w:rPr>
          <w:rFonts w:ascii="Cambria" w:hAnsi="Cambria" w:cs="Arial"/>
          <w:bCs/>
          <w:iCs/>
          <w:sz w:val="22"/>
        </w:rPr>
        <w:t xml:space="preserve"> dňom jej </w:t>
      </w:r>
      <w:r w:rsidR="002E57A7" w:rsidRPr="00D34936">
        <w:rPr>
          <w:rFonts w:ascii="Cambria" w:hAnsi="Cambria" w:cs="Arial"/>
          <w:bCs/>
          <w:iCs/>
          <w:sz w:val="22"/>
        </w:rPr>
        <w:t xml:space="preserve">podpísania </w:t>
      </w:r>
      <w:r w:rsidR="005B05AF" w:rsidRPr="00D34936">
        <w:rPr>
          <w:rFonts w:ascii="Cambria" w:hAnsi="Cambria" w:cs="Arial"/>
          <w:bCs/>
          <w:iCs/>
          <w:sz w:val="22"/>
        </w:rPr>
        <w:t>oboma Zmluvnými stranami</w:t>
      </w:r>
      <w:r w:rsidR="00BE2C1A" w:rsidRPr="00D34936">
        <w:rPr>
          <w:rFonts w:ascii="Cambria" w:hAnsi="Cambria" w:cs="Arial"/>
          <w:bCs/>
          <w:iCs/>
          <w:sz w:val="22"/>
        </w:rPr>
        <w:t xml:space="preserve"> a účinnosť dňom </w:t>
      </w:r>
      <w:r w:rsidR="002E57A7" w:rsidRPr="00D34936">
        <w:rPr>
          <w:rFonts w:ascii="Cambria" w:hAnsi="Cambria" w:cs="Arial"/>
          <w:bCs/>
          <w:iCs/>
          <w:sz w:val="22"/>
        </w:rPr>
        <w:t xml:space="preserve">nasledujúcim </w:t>
      </w:r>
      <w:r w:rsidR="00BE2C1A" w:rsidRPr="00D34936">
        <w:rPr>
          <w:rFonts w:ascii="Cambria" w:hAnsi="Cambria" w:cs="Arial"/>
          <w:bCs/>
          <w:iCs/>
          <w:sz w:val="22"/>
        </w:rPr>
        <w:t xml:space="preserve">po dni jej zverejnenia </w:t>
      </w:r>
      <w:r w:rsidR="00C814B1" w:rsidRPr="00D34936">
        <w:rPr>
          <w:rFonts w:ascii="Cambria" w:hAnsi="Cambria" w:cs="Arial"/>
          <w:bCs/>
          <w:iCs/>
          <w:sz w:val="22"/>
        </w:rPr>
        <w:t>v súlade s ustanovením</w:t>
      </w:r>
      <w:r w:rsidR="00F6298D" w:rsidRPr="00D34936">
        <w:rPr>
          <w:rFonts w:ascii="Cambria" w:hAnsi="Cambria" w:cs="Arial"/>
          <w:bCs/>
          <w:iCs/>
          <w:sz w:val="22"/>
        </w:rPr>
        <w:t xml:space="preserve"> § 47a Občianskeho zákonníka a ustanovenia § 5a zákona č. 211/2000 Z. z. o slobodnom prístupe k informáciám a o zmene a doplnení niektorých zákonov (zákon o slobode informácií) v znení neskorších predpisov.</w:t>
      </w:r>
    </w:p>
    <w:bookmarkEnd w:id="70"/>
    <w:p w14:paraId="638809F0"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Táto Zmluva trvá až do úplného splnenia všetkých vzájomných povinností a vysporiadania všetkých záväzkov Zmluvných strán na základe tejto Zmluvy, pokiaľ nedôjde k jej predčasnému ukončeniu v súlade s ustanoveniami tejto Zmluvy.</w:t>
      </w:r>
    </w:p>
    <w:p w14:paraId="4D8CBA51" w14:textId="1D7F19E7" w:rsidR="00BA4ACD"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Táto </w:t>
      </w:r>
      <w:r w:rsidR="00E135D2">
        <w:rPr>
          <w:rFonts w:ascii="Cambria" w:hAnsi="Cambria" w:cs="Arial"/>
          <w:bCs/>
          <w:iCs/>
          <w:sz w:val="22"/>
        </w:rPr>
        <w:t>Z</w:t>
      </w:r>
      <w:r w:rsidR="00E135D2" w:rsidRPr="00D34936">
        <w:rPr>
          <w:rFonts w:ascii="Cambria" w:hAnsi="Cambria" w:cs="Arial"/>
          <w:bCs/>
          <w:iCs/>
          <w:sz w:val="22"/>
        </w:rPr>
        <w:t xml:space="preserve">mluva </w:t>
      </w:r>
      <w:r w:rsidR="00BA4ACD">
        <w:rPr>
          <w:rFonts w:ascii="Cambria" w:hAnsi="Cambria" w:cs="Arial"/>
          <w:bCs/>
          <w:iCs/>
          <w:sz w:val="22"/>
        </w:rPr>
        <w:t>môže</w:t>
      </w:r>
      <w:r w:rsidR="00BA4ACD" w:rsidRPr="00D34936">
        <w:rPr>
          <w:rFonts w:ascii="Cambria" w:hAnsi="Cambria" w:cs="Arial"/>
          <w:bCs/>
          <w:iCs/>
          <w:sz w:val="22"/>
        </w:rPr>
        <w:t xml:space="preserve"> </w:t>
      </w:r>
      <w:r w:rsidRPr="00D34936">
        <w:rPr>
          <w:rFonts w:ascii="Cambria" w:hAnsi="Cambria" w:cs="Arial"/>
          <w:bCs/>
          <w:iCs/>
          <w:sz w:val="22"/>
        </w:rPr>
        <w:t xml:space="preserve">okrem splnenia všetkých práv a povinností obidvoch Zmluvných strán </w:t>
      </w:r>
      <w:r w:rsidR="00E135D2">
        <w:rPr>
          <w:rFonts w:ascii="Cambria" w:hAnsi="Cambria" w:cs="Arial"/>
          <w:bCs/>
          <w:iCs/>
          <w:sz w:val="22"/>
        </w:rPr>
        <w:t xml:space="preserve">za podmienok tejto Zmluvy zaniknúť </w:t>
      </w:r>
      <w:r w:rsidRPr="00D34936">
        <w:rPr>
          <w:rFonts w:ascii="Cambria" w:hAnsi="Cambria" w:cs="Arial"/>
          <w:bCs/>
          <w:iCs/>
          <w:sz w:val="22"/>
        </w:rPr>
        <w:t xml:space="preserve">aj </w:t>
      </w:r>
    </w:p>
    <w:p w14:paraId="5A1F1893" w14:textId="77777777"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písomnou dohodou Zmluvných strán</w:t>
      </w:r>
      <w:r w:rsidR="00BA4ACD">
        <w:rPr>
          <w:rFonts w:ascii="Cambria" w:hAnsi="Cambria" w:cs="Arial"/>
          <w:bCs/>
          <w:iCs/>
          <w:sz w:val="22"/>
        </w:rPr>
        <w:t>;</w:t>
      </w:r>
    </w:p>
    <w:p w14:paraId="3B92323B" w14:textId="30116E6A"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písomným odstúpením od Zmluvy jednej zo Zmluvných </w:t>
      </w:r>
      <w:r w:rsidR="000F3120" w:rsidRPr="00D34936">
        <w:rPr>
          <w:rFonts w:ascii="Cambria" w:hAnsi="Cambria" w:cs="Arial"/>
          <w:bCs/>
          <w:iCs/>
          <w:sz w:val="22"/>
        </w:rPr>
        <w:t xml:space="preserve"> </w:t>
      </w:r>
      <w:r w:rsidRPr="00D34936">
        <w:rPr>
          <w:rFonts w:ascii="Cambria" w:hAnsi="Cambria" w:cs="Arial"/>
          <w:bCs/>
          <w:iCs/>
          <w:sz w:val="22"/>
        </w:rPr>
        <w:t>strán</w:t>
      </w:r>
      <w:r w:rsidR="00BA4ACD">
        <w:rPr>
          <w:rFonts w:ascii="Cambria" w:hAnsi="Cambria" w:cs="Arial"/>
          <w:bCs/>
          <w:iCs/>
          <w:sz w:val="22"/>
        </w:rPr>
        <w:t>; alebo</w:t>
      </w:r>
    </w:p>
    <w:p w14:paraId="74F22F6D" w14:textId="032E9F9E" w:rsidR="00A52409" w:rsidRPr="00D34936" w:rsidRDefault="00BA4ACD" w:rsidP="00740C1C">
      <w:pPr>
        <w:numPr>
          <w:ilvl w:val="3"/>
          <w:numId w:val="15"/>
        </w:numPr>
        <w:spacing w:before="0" w:after="120" w:line="240" w:lineRule="auto"/>
        <w:jc w:val="both"/>
        <w:rPr>
          <w:rFonts w:ascii="Cambria" w:hAnsi="Cambria" w:cs="Arial"/>
          <w:bCs/>
          <w:iCs/>
          <w:sz w:val="22"/>
        </w:rPr>
      </w:pPr>
      <w:r>
        <w:rPr>
          <w:rFonts w:ascii="Cambria" w:hAnsi="Cambria" w:cs="Arial"/>
          <w:bCs/>
          <w:iCs/>
          <w:sz w:val="22"/>
        </w:rPr>
        <w:lastRenderedPageBreak/>
        <w:t>vo vzťahu k poskytovaniu Služieb aj písomnou výpoveďou Objednávateľa</w:t>
      </w:r>
      <w:r w:rsidR="00A52409" w:rsidRPr="00D34936">
        <w:rPr>
          <w:rFonts w:ascii="Cambria" w:hAnsi="Cambria" w:cs="Arial"/>
          <w:bCs/>
          <w:iCs/>
          <w:sz w:val="22"/>
        </w:rPr>
        <w:t xml:space="preserve">. </w:t>
      </w:r>
    </w:p>
    <w:p w14:paraId="0A125061"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V prípade odstúpenia od Zmluvy sa Zmluvné strany budú riadiť ustanoveniami § 344 a </w:t>
      </w:r>
      <w:proofErr w:type="spellStart"/>
      <w:r w:rsidRPr="00D34936">
        <w:rPr>
          <w:rFonts w:ascii="Cambria" w:hAnsi="Cambria" w:cs="Arial"/>
          <w:bCs/>
          <w:iCs/>
          <w:sz w:val="22"/>
        </w:rPr>
        <w:t>nasl</w:t>
      </w:r>
      <w:proofErr w:type="spellEnd"/>
      <w:r w:rsidRPr="00D34936">
        <w:rPr>
          <w:rFonts w:ascii="Cambria" w:hAnsi="Cambria" w:cs="Arial"/>
          <w:bCs/>
          <w:iCs/>
          <w:sz w:val="22"/>
        </w:rPr>
        <w:t>. Obchodného zákonníka</w:t>
      </w:r>
      <w:r w:rsidR="000D2409" w:rsidRPr="00D34936">
        <w:rPr>
          <w:rFonts w:ascii="Cambria" w:hAnsi="Cambria" w:cs="Arial"/>
          <w:bCs/>
          <w:iCs/>
          <w:sz w:val="22"/>
        </w:rPr>
        <w:t>, ak v tejto Zmluve nie je uvedené inak</w:t>
      </w:r>
      <w:r w:rsidRPr="00D34936">
        <w:rPr>
          <w:rFonts w:ascii="Cambria" w:hAnsi="Cambria" w:cs="Arial"/>
          <w:bCs/>
          <w:iCs/>
          <w:sz w:val="22"/>
        </w:rPr>
        <w:t xml:space="preserve">. Odstúpenie od Zmluvy musí mať písomnú formu, musí byť doručené druhej Zmluvnej strane (ktorá svoju povinnosť porušila) a je účinné dňom doručenia </w:t>
      </w:r>
      <w:r w:rsidR="002E57A7" w:rsidRPr="00D34936">
        <w:rPr>
          <w:rFonts w:ascii="Cambria" w:hAnsi="Cambria" w:cs="Arial"/>
          <w:bCs/>
          <w:iCs/>
          <w:sz w:val="22"/>
        </w:rPr>
        <w:t xml:space="preserve">oznámenia o odstúpení </w:t>
      </w:r>
      <w:r w:rsidRPr="00D34936">
        <w:rPr>
          <w:rFonts w:ascii="Cambria" w:hAnsi="Cambria" w:cs="Arial"/>
          <w:bCs/>
          <w:iCs/>
          <w:sz w:val="22"/>
        </w:rPr>
        <w:t xml:space="preserve">Zmluvnej strane, ktorá svoju povinnosť porušila. </w:t>
      </w:r>
    </w:p>
    <w:p w14:paraId="19F33659"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D34936" w:rsidRDefault="009D34E9" w:rsidP="00D47FC9">
      <w:pPr>
        <w:numPr>
          <w:ilvl w:val="3"/>
          <w:numId w:val="15"/>
        </w:numPr>
        <w:spacing w:before="0" w:after="120" w:line="240" w:lineRule="auto"/>
        <w:jc w:val="both"/>
        <w:rPr>
          <w:rFonts w:ascii="Cambria" w:hAnsi="Cambria" w:cs="Arial"/>
          <w:bCs/>
          <w:iCs/>
          <w:sz w:val="22"/>
        </w:rPr>
      </w:pPr>
      <w:bookmarkStart w:id="71" w:name="_Hlk3897320"/>
      <w:r w:rsidRPr="00D34936">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bookmarkEnd w:id="71"/>
      <w:r w:rsidR="00A52409" w:rsidRPr="00D34936">
        <w:rPr>
          <w:rFonts w:ascii="Cambria" w:hAnsi="Cambria" w:cs="Arial"/>
          <w:bCs/>
          <w:iCs/>
          <w:sz w:val="22"/>
        </w:rPr>
        <w:t>;</w:t>
      </w:r>
    </w:p>
    <w:p w14:paraId="0C2066FA" w14:textId="726A0CD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ani opakovane nesplní výzvu k náprave podľa bodu </w:t>
      </w:r>
      <w:r w:rsidR="00F71AC6" w:rsidRPr="00D34936">
        <w:rPr>
          <w:rFonts w:ascii="Cambria" w:hAnsi="Cambria" w:cs="Arial"/>
          <w:bCs/>
          <w:iCs/>
          <w:sz w:val="22"/>
        </w:rPr>
        <w:fldChar w:fldCharType="begin"/>
      </w:r>
      <w:r w:rsidR="00F71AC6" w:rsidRPr="00D34936">
        <w:rPr>
          <w:rFonts w:ascii="Cambria" w:hAnsi="Cambria" w:cs="Arial"/>
          <w:bCs/>
          <w:iCs/>
          <w:sz w:val="22"/>
        </w:rPr>
        <w:instrText xml:space="preserve"> REF _Ref517346330 \r \h </w:instrText>
      </w:r>
      <w:r w:rsidR="008B474C" w:rsidRPr="00D34936">
        <w:rPr>
          <w:rFonts w:ascii="Cambria" w:hAnsi="Cambria" w:cs="Arial"/>
          <w:bCs/>
          <w:iCs/>
          <w:sz w:val="22"/>
        </w:rPr>
        <w:instrText xml:space="preserve"> \* MERGEFORMAT </w:instrText>
      </w:r>
      <w:r w:rsidR="00F71AC6" w:rsidRPr="00D34936">
        <w:rPr>
          <w:rFonts w:ascii="Cambria" w:hAnsi="Cambria" w:cs="Arial"/>
          <w:bCs/>
          <w:iCs/>
          <w:sz w:val="22"/>
        </w:rPr>
      </w:r>
      <w:r w:rsidR="00F71AC6" w:rsidRPr="00D34936">
        <w:rPr>
          <w:rFonts w:ascii="Cambria" w:hAnsi="Cambria" w:cs="Arial"/>
          <w:bCs/>
          <w:iCs/>
          <w:sz w:val="22"/>
        </w:rPr>
        <w:fldChar w:fldCharType="separate"/>
      </w:r>
      <w:r w:rsidR="00180B8B">
        <w:rPr>
          <w:rFonts w:ascii="Cambria" w:hAnsi="Cambria" w:cs="Arial"/>
          <w:bCs/>
          <w:iCs/>
          <w:sz w:val="22"/>
        </w:rPr>
        <w:t>5.8</w:t>
      </w:r>
      <w:r w:rsidR="00F71AC6" w:rsidRPr="00D34936">
        <w:rPr>
          <w:rFonts w:ascii="Cambria" w:hAnsi="Cambria" w:cs="Arial"/>
          <w:bCs/>
          <w:iCs/>
          <w:sz w:val="22"/>
        </w:rPr>
        <w:fldChar w:fldCharType="end"/>
      </w:r>
      <w:r w:rsidRPr="00D34936">
        <w:rPr>
          <w:rFonts w:ascii="Cambria" w:hAnsi="Cambria" w:cs="Arial"/>
          <w:bCs/>
          <w:iCs/>
          <w:sz w:val="22"/>
        </w:rPr>
        <w:t xml:space="preserve"> tejto Zmluvy;</w:t>
      </w:r>
    </w:p>
    <w:p w14:paraId="774064D1" w14:textId="4EE670F4"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opustí Dielo alebo </w:t>
      </w:r>
      <w:r w:rsidR="0007089B" w:rsidRPr="00D34936">
        <w:rPr>
          <w:rFonts w:ascii="Cambria" w:hAnsi="Cambria" w:cs="Arial"/>
          <w:bCs/>
          <w:iCs/>
          <w:sz w:val="22"/>
        </w:rPr>
        <w:t>je z iného</w:t>
      </w:r>
      <w:r w:rsidRPr="00D34936">
        <w:rPr>
          <w:rFonts w:ascii="Cambria" w:hAnsi="Cambria" w:cs="Arial"/>
          <w:bCs/>
          <w:iCs/>
          <w:sz w:val="22"/>
        </w:rPr>
        <w:t xml:space="preserve"> </w:t>
      </w:r>
      <w:r w:rsidR="00283E9F" w:rsidRPr="00D34936">
        <w:rPr>
          <w:rFonts w:ascii="Cambria" w:hAnsi="Cambria" w:cs="Arial"/>
          <w:bCs/>
          <w:iCs/>
          <w:sz w:val="22"/>
        </w:rPr>
        <w:t>zrejm</w:t>
      </w:r>
      <w:r w:rsidR="0007089B" w:rsidRPr="00D34936">
        <w:rPr>
          <w:rFonts w:ascii="Cambria" w:hAnsi="Cambria" w:cs="Arial"/>
          <w:bCs/>
          <w:iCs/>
          <w:sz w:val="22"/>
        </w:rPr>
        <w:t>é, že neplánuje</w:t>
      </w:r>
      <w:r w:rsidR="00283E9F" w:rsidRPr="00D34936">
        <w:rPr>
          <w:rFonts w:ascii="Cambria" w:hAnsi="Cambria" w:cs="Arial"/>
          <w:bCs/>
          <w:iCs/>
          <w:sz w:val="22"/>
        </w:rPr>
        <w:t xml:space="preserve"> </w:t>
      </w:r>
      <w:r w:rsidRPr="00D34936">
        <w:rPr>
          <w:rFonts w:ascii="Cambria" w:hAnsi="Cambria" w:cs="Arial"/>
          <w:bCs/>
          <w:iCs/>
          <w:sz w:val="22"/>
        </w:rPr>
        <w:t xml:space="preserve"> pokračovať v </w:t>
      </w:r>
      <w:r w:rsidR="00536596" w:rsidRPr="00D34936">
        <w:rPr>
          <w:rFonts w:ascii="Cambria" w:hAnsi="Cambria" w:cs="Arial"/>
          <w:bCs/>
          <w:iCs/>
          <w:sz w:val="22"/>
        </w:rPr>
        <w:t xml:space="preserve">plnení </w:t>
      </w:r>
      <w:r w:rsidRPr="00D34936">
        <w:rPr>
          <w:rFonts w:ascii="Cambria" w:hAnsi="Cambria" w:cs="Arial"/>
          <w:bCs/>
          <w:iCs/>
          <w:sz w:val="22"/>
        </w:rPr>
        <w:t>svojich povinností podľa Zmluvy</w:t>
      </w:r>
      <w:r w:rsidR="0007089B" w:rsidRPr="00D34936">
        <w:rPr>
          <w:rFonts w:ascii="Cambria" w:hAnsi="Cambria" w:cs="Arial"/>
          <w:bCs/>
          <w:iCs/>
          <w:sz w:val="22"/>
        </w:rPr>
        <w:t xml:space="preserve"> smerujúcich k riadnemu a včasnému vykonaniu Diela</w:t>
      </w:r>
      <w:r w:rsidRPr="00D34936">
        <w:rPr>
          <w:rFonts w:ascii="Cambria" w:hAnsi="Cambria" w:cs="Arial"/>
          <w:bCs/>
          <w:iCs/>
          <w:sz w:val="22"/>
        </w:rPr>
        <w:t xml:space="preserve"> (platí obdobne aj v prípade ak Zhotoviteľ tieto povinnosti plní iba vo veľmi obmedzenom rozsahu);</w:t>
      </w:r>
    </w:p>
    <w:p w14:paraId="5313B041" w14:textId="39999B6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zadá celé Dielo ako subdodávku alebo </w:t>
      </w:r>
      <w:bookmarkStart w:id="72" w:name="_Hlk3897333"/>
      <w:r w:rsidR="009D34E9" w:rsidRPr="00D34936">
        <w:rPr>
          <w:rFonts w:ascii="Cambria" w:hAnsi="Cambria" w:cs="Arial"/>
          <w:bCs/>
          <w:iCs/>
          <w:sz w:val="22"/>
        </w:rPr>
        <w:t xml:space="preserve">postúpi alebo uzatvorí zmluvu v snahe postúpiť (nakoľko v zmysle bodu </w:t>
      </w:r>
      <w:r w:rsidR="009D34E9" w:rsidRPr="00D34936">
        <w:rPr>
          <w:rFonts w:ascii="Cambria" w:hAnsi="Cambria" w:cs="Arial"/>
          <w:bCs/>
          <w:iCs/>
          <w:sz w:val="22"/>
        </w:rPr>
        <w:fldChar w:fldCharType="begin"/>
      </w:r>
      <w:r w:rsidR="009D34E9" w:rsidRPr="00D34936">
        <w:rPr>
          <w:rFonts w:ascii="Cambria" w:hAnsi="Cambria" w:cs="Arial"/>
          <w:bCs/>
          <w:iCs/>
          <w:sz w:val="22"/>
        </w:rPr>
        <w:instrText xml:space="preserve"> REF _Ref4149429 \r \h </w:instrText>
      </w:r>
      <w:r w:rsidR="007E0DDD" w:rsidRPr="00D34936">
        <w:rPr>
          <w:rFonts w:ascii="Cambria" w:hAnsi="Cambria" w:cs="Arial"/>
          <w:bCs/>
          <w:iCs/>
          <w:sz w:val="22"/>
        </w:rPr>
        <w:instrText xml:space="preserve"> \* MERGEFORMAT </w:instrText>
      </w:r>
      <w:r w:rsidR="009D34E9" w:rsidRPr="00D34936">
        <w:rPr>
          <w:rFonts w:ascii="Cambria" w:hAnsi="Cambria" w:cs="Arial"/>
          <w:bCs/>
          <w:iCs/>
          <w:sz w:val="22"/>
        </w:rPr>
      </w:r>
      <w:r w:rsidR="009D34E9" w:rsidRPr="00D34936">
        <w:rPr>
          <w:rFonts w:ascii="Cambria" w:hAnsi="Cambria" w:cs="Arial"/>
          <w:bCs/>
          <w:iCs/>
          <w:sz w:val="22"/>
        </w:rPr>
        <w:fldChar w:fldCharType="separate"/>
      </w:r>
      <w:r w:rsidR="00180B8B">
        <w:rPr>
          <w:rFonts w:ascii="Cambria" w:hAnsi="Cambria" w:cs="Arial"/>
          <w:bCs/>
          <w:iCs/>
          <w:sz w:val="22"/>
        </w:rPr>
        <w:t>5.16.3</w:t>
      </w:r>
      <w:r w:rsidR="009D34E9" w:rsidRPr="00D34936">
        <w:rPr>
          <w:rFonts w:ascii="Cambria" w:hAnsi="Cambria" w:cs="Arial"/>
          <w:bCs/>
          <w:iCs/>
          <w:sz w:val="22"/>
        </w:rPr>
        <w:fldChar w:fldCharType="end"/>
      </w:r>
      <w:r w:rsidR="009D34E9" w:rsidRPr="00D34936">
        <w:rPr>
          <w:rFonts w:ascii="Cambria" w:hAnsi="Cambria" w:cs="Arial"/>
          <w:bCs/>
          <w:iCs/>
          <w:sz w:val="22"/>
        </w:rPr>
        <w:t xml:space="preserve"> Zmluvy je akékoľvek postúpenie práv v rozpore s touto Zmluvou od začiatku neplatné) akékoľvek práva podľa tejto Zmluvy na tretiu osobu v rozpore s touto Zmluvou</w:t>
      </w:r>
      <w:bookmarkEnd w:id="72"/>
      <w:r w:rsidRPr="00D34936">
        <w:rPr>
          <w:rFonts w:ascii="Cambria" w:hAnsi="Cambria" w:cs="Arial"/>
          <w:bCs/>
          <w:iCs/>
          <w:sz w:val="22"/>
        </w:rPr>
        <w:t>;</w:t>
      </w:r>
    </w:p>
    <w:p w14:paraId="0C379B88" w14:textId="02E114B6" w:rsidR="00E4559E" w:rsidRPr="00D34936" w:rsidRDefault="0014784E"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odovzdaním Dokumentov Zhotoviteľa uvedených v bode </w:t>
      </w:r>
      <w:r w:rsidRPr="00D34936">
        <w:rPr>
          <w:rFonts w:ascii="Cambria" w:hAnsi="Cambria" w:cs="Arial"/>
          <w:bCs/>
          <w:iCs/>
          <w:sz w:val="22"/>
        </w:rPr>
        <w:fldChar w:fldCharType="begin"/>
      </w:r>
      <w:r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2.1.1</w:t>
      </w:r>
      <w:r w:rsidRPr="00D34936">
        <w:rPr>
          <w:rFonts w:ascii="Cambria" w:hAnsi="Cambria" w:cs="Arial"/>
          <w:bCs/>
          <w:iCs/>
          <w:sz w:val="22"/>
        </w:rPr>
        <w:fldChar w:fldCharType="end"/>
      </w:r>
      <w:r w:rsidRPr="00D34936">
        <w:rPr>
          <w:rFonts w:ascii="Cambria" w:hAnsi="Cambria" w:cs="Arial"/>
          <w:bCs/>
          <w:iCs/>
          <w:sz w:val="22"/>
        </w:rPr>
        <w:t xml:space="preserve"> tejto Zmluvy v lehote podľa bodu </w:t>
      </w:r>
      <w:r w:rsidR="00D2719D" w:rsidRPr="00D34936">
        <w:rPr>
          <w:rFonts w:ascii="Cambria" w:hAnsi="Cambria" w:cs="Arial"/>
          <w:bCs/>
          <w:iCs/>
          <w:sz w:val="22"/>
        </w:rPr>
        <w:fldChar w:fldCharType="begin"/>
      </w:r>
      <w:r w:rsidR="00D2719D"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D2719D" w:rsidRPr="00D34936">
        <w:rPr>
          <w:rFonts w:ascii="Cambria" w:hAnsi="Cambria" w:cs="Arial"/>
          <w:bCs/>
          <w:iCs/>
          <w:sz w:val="22"/>
        </w:rPr>
      </w:r>
      <w:r w:rsidR="00D2719D" w:rsidRPr="00D34936">
        <w:rPr>
          <w:rFonts w:ascii="Cambria" w:hAnsi="Cambria" w:cs="Arial"/>
          <w:bCs/>
          <w:iCs/>
          <w:sz w:val="22"/>
        </w:rPr>
        <w:fldChar w:fldCharType="separate"/>
      </w:r>
      <w:r w:rsidR="00180B8B">
        <w:rPr>
          <w:rFonts w:ascii="Cambria" w:hAnsi="Cambria" w:cs="Arial"/>
          <w:bCs/>
          <w:iCs/>
          <w:sz w:val="22"/>
        </w:rPr>
        <w:t>2.1.2</w:t>
      </w:r>
      <w:r w:rsidR="00D2719D" w:rsidRPr="00D34936">
        <w:rPr>
          <w:rFonts w:ascii="Cambria" w:hAnsi="Cambria" w:cs="Arial"/>
          <w:bCs/>
          <w:iCs/>
          <w:sz w:val="22"/>
        </w:rPr>
        <w:fldChar w:fldCharType="end"/>
      </w:r>
      <w:r w:rsidR="00D2719D" w:rsidRPr="00D34936">
        <w:rPr>
          <w:rFonts w:ascii="Cambria" w:hAnsi="Cambria" w:cs="Arial"/>
          <w:bCs/>
          <w:iCs/>
          <w:sz w:val="22"/>
        </w:rPr>
        <w:t xml:space="preserve"> </w:t>
      </w:r>
      <w:r w:rsidR="00A0615F" w:rsidRPr="00D34936">
        <w:rPr>
          <w:rFonts w:ascii="Cambria" w:hAnsi="Cambria" w:cs="Arial"/>
          <w:bCs/>
          <w:iCs/>
          <w:sz w:val="22"/>
        </w:rPr>
        <w:t xml:space="preserve">o viac ako </w:t>
      </w:r>
      <w:r w:rsidRPr="00D34936">
        <w:rPr>
          <w:rFonts w:ascii="Cambria" w:hAnsi="Cambria" w:cs="Arial"/>
          <w:bCs/>
          <w:iCs/>
          <w:sz w:val="22"/>
        </w:rPr>
        <w:t xml:space="preserve">šesťdesiat </w:t>
      </w:r>
      <w:r w:rsidR="00A87AC2" w:rsidRPr="00D34936">
        <w:rPr>
          <w:rFonts w:ascii="Cambria" w:hAnsi="Cambria" w:cs="Arial"/>
          <w:bCs/>
          <w:iCs/>
          <w:sz w:val="22"/>
        </w:rPr>
        <w:t>(</w:t>
      </w:r>
      <w:r w:rsidRPr="00D34936">
        <w:rPr>
          <w:rFonts w:ascii="Cambria" w:hAnsi="Cambria" w:cs="Arial"/>
          <w:bCs/>
          <w:iCs/>
          <w:sz w:val="22"/>
        </w:rPr>
        <w:t>6</w:t>
      </w:r>
      <w:r w:rsidR="00A87AC2" w:rsidRPr="00D34936">
        <w:rPr>
          <w:rFonts w:ascii="Cambria" w:hAnsi="Cambria" w:cs="Arial"/>
          <w:bCs/>
          <w:iCs/>
          <w:sz w:val="22"/>
        </w:rPr>
        <w:t>0)</w:t>
      </w:r>
      <w:r w:rsidR="00A0615F" w:rsidRPr="00D34936">
        <w:rPr>
          <w:rFonts w:ascii="Cambria" w:hAnsi="Cambria" w:cs="Arial"/>
          <w:bCs/>
          <w:iCs/>
          <w:sz w:val="22"/>
        </w:rPr>
        <w:t xml:space="preserve"> dní;</w:t>
      </w:r>
    </w:p>
    <w:p w14:paraId="355D9B89" w14:textId="447A469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je Zhotoviteľ v omeškaní s</w:t>
      </w:r>
      <w:r w:rsidR="0014784E" w:rsidRPr="00D34936">
        <w:rPr>
          <w:rFonts w:ascii="Cambria" w:hAnsi="Cambria" w:cs="Arial"/>
          <w:bCs/>
          <w:iCs/>
          <w:sz w:val="22"/>
        </w:rPr>
        <w:t> </w:t>
      </w:r>
      <w:r w:rsidR="00D233B6" w:rsidRPr="00D34936" w:rsidDel="00D233B6">
        <w:rPr>
          <w:rFonts w:ascii="Cambria" w:hAnsi="Cambria" w:cs="Arial"/>
          <w:bCs/>
          <w:iCs/>
          <w:sz w:val="22"/>
        </w:rPr>
        <w:t xml:space="preserve"> </w:t>
      </w:r>
      <w:r w:rsidR="00A0615F" w:rsidRPr="00D34936">
        <w:rPr>
          <w:rFonts w:ascii="Cambria" w:hAnsi="Cambria" w:cs="Arial"/>
          <w:bCs/>
          <w:iCs/>
          <w:sz w:val="22"/>
        </w:rPr>
        <w:t xml:space="preserve">odovzdaním </w:t>
      </w:r>
      <w:r w:rsidRPr="00D34936">
        <w:rPr>
          <w:rFonts w:ascii="Cambria" w:hAnsi="Cambria" w:cs="Arial"/>
          <w:bCs/>
          <w:iCs/>
          <w:sz w:val="22"/>
        </w:rPr>
        <w:t xml:space="preserve">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5D1C0A" w:rsidRPr="00D34936">
        <w:rPr>
          <w:rFonts w:ascii="Cambria" w:hAnsi="Cambria" w:cs="Arial"/>
          <w:bCs/>
          <w:iCs/>
          <w:sz w:val="22"/>
        </w:rPr>
        <w:t xml:space="preserve">podľa bodu </w:t>
      </w:r>
      <w:r w:rsidR="005D1C0A" w:rsidRPr="00D34936">
        <w:rPr>
          <w:rFonts w:ascii="Cambria" w:hAnsi="Cambria" w:cs="Arial"/>
          <w:bCs/>
          <w:iCs/>
          <w:sz w:val="22"/>
        </w:rPr>
        <w:fldChar w:fldCharType="begin"/>
      </w:r>
      <w:r w:rsidR="005D1C0A" w:rsidRPr="00D34936">
        <w:rPr>
          <w:rFonts w:ascii="Cambria" w:hAnsi="Cambria" w:cs="Arial"/>
          <w:bCs/>
          <w:iCs/>
          <w:sz w:val="22"/>
        </w:rPr>
        <w:instrText xml:space="preserve"> REF _Ref515029329 \r \h </w:instrText>
      </w:r>
      <w:r w:rsidR="000405E3" w:rsidRPr="00D34936">
        <w:rPr>
          <w:rFonts w:ascii="Cambria" w:hAnsi="Cambria" w:cs="Arial"/>
          <w:bCs/>
          <w:iCs/>
          <w:sz w:val="22"/>
        </w:rPr>
        <w:instrText xml:space="preserve"> \* MERGEFORMAT </w:instrText>
      </w:r>
      <w:r w:rsidR="005D1C0A" w:rsidRPr="00D34936">
        <w:rPr>
          <w:rFonts w:ascii="Cambria" w:hAnsi="Cambria" w:cs="Arial"/>
          <w:bCs/>
          <w:iCs/>
          <w:sz w:val="22"/>
        </w:rPr>
      </w:r>
      <w:r w:rsidR="005D1C0A" w:rsidRPr="00D34936">
        <w:rPr>
          <w:rFonts w:ascii="Cambria" w:hAnsi="Cambria" w:cs="Arial"/>
          <w:bCs/>
          <w:iCs/>
          <w:sz w:val="22"/>
        </w:rPr>
        <w:fldChar w:fldCharType="separate"/>
      </w:r>
      <w:r w:rsidR="00180B8B">
        <w:rPr>
          <w:rFonts w:ascii="Cambria" w:hAnsi="Cambria" w:cs="Arial"/>
          <w:bCs/>
          <w:iCs/>
          <w:sz w:val="22"/>
        </w:rPr>
        <w:t>3.4.2</w:t>
      </w:r>
      <w:r w:rsidR="005D1C0A" w:rsidRPr="00D34936">
        <w:rPr>
          <w:rFonts w:ascii="Cambria" w:hAnsi="Cambria" w:cs="Arial"/>
          <w:bCs/>
          <w:iCs/>
          <w:sz w:val="22"/>
        </w:rPr>
        <w:fldChar w:fldCharType="end"/>
      </w:r>
      <w:r w:rsidR="005D1C0A" w:rsidRPr="00D34936">
        <w:rPr>
          <w:rFonts w:ascii="Cambria" w:hAnsi="Cambria" w:cs="Arial"/>
          <w:bCs/>
          <w:iCs/>
          <w:sz w:val="22"/>
        </w:rPr>
        <w:t xml:space="preserve"> </w:t>
      </w:r>
      <w:r w:rsidRPr="00D34936">
        <w:rPr>
          <w:rFonts w:ascii="Cambria" w:hAnsi="Cambria" w:cs="Arial"/>
          <w:bCs/>
          <w:iCs/>
          <w:sz w:val="22"/>
        </w:rPr>
        <w:t xml:space="preserve">o viac, ako </w:t>
      </w:r>
      <w:r w:rsidR="0014784E" w:rsidRPr="00D34936">
        <w:rPr>
          <w:rFonts w:ascii="Cambria" w:hAnsi="Cambria" w:cs="Arial"/>
          <w:bCs/>
          <w:iCs/>
          <w:sz w:val="22"/>
        </w:rPr>
        <w:t xml:space="preserve">deväťdesiat </w:t>
      </w:r>
      <w:r w:rsidR="00A87AC2" w:rsidRPr="00D34936">
        <w:rPr>
          <w:rFonts w:ascii="Cambria" w:hAnsi="Cambria" w:cs="Arial"/>
          <w:bCs/>
          <w:iCs/>
          <w:sz w:val="22"/>
        </w:rPr>
        <w:t>(</w:t>
      </w:r>
      <w:r w:rsidR="0014784E" w:rsidRPr="00D34936">
        <w:rPr>
          <w:rFonts w:ascii="Cambria" w:hAnsi="Cambria" w:cs="Arial"/>
          <w:bCs/>
          <w:iCs/>
          <w:sz w:val="22"/>
        </w:rPr>
        <w:t>9</w:t>
      </w:r>
      <w:r w:rsidR="00A0615F" w:rsidRPr="00D34936">
        <w:rPr>
          <w:rFonts w:ascii="Cambria" w:hAnsi="Cambria" w:cs="Arial"/>
          <w:bCs/>
          <w:iCs/>
          <w:sz w:val="22"/>
        </w:rPr>
        <w:t>0</w:t>
      </w:r>
      <w:r w:rsidR="00A87AC2" w:rsidRPr="00D34936">
        <w:rPr>
          <w:rFonts w:ascii="Cambria" w:hAnsi="Cambria" w:cs="Arial"/>
          <w:bCs/>
          <w:iCs/>
          <w:sz w:val="22"/>
        </w:rPr>
        <w:t>)</w:t>
      </w:r>
      <w:r w:rsidR="00A0615F" w:rsidRPr="00D34936">
        <w:rPr>
          <w:rFonts w:ascii="Cambria" w:hAnsi="Cambria" w:cs="Arial"/>
          <w:bCs/>
          <w:iCs/>
          <w:sz w:val="22"/>
        </w:rPr>
        <w:t xml:space="preserve"> </w:t>
      </w:r>
      <w:r w:rsidRPr="00D34936">
        <w:rPr>
          <w:rFonts w:ascii="Cambria" w:hAnsi="Cambria" w:cs="Arial"/>
          <w:bCs/>
          <w:iCs/>
          <w:sz w:val="22"/>
        </w:rPr>
        <w:t>dní;</w:t>
      </w:r>
    </w:p>
    <w:p w14:paraId="023EACBD" w14:textId="4701EE3B" w:rsidR="00A87AC2" w:rsidRPr="00D34936" w:rsidRDefault="00A87AC2"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predložením Bankovej záruky podľa bodu </w:t>
      </w:r>
      <w:r w:rsidR="00866640" w:rsidRPr="00D34936">
        <w:rPr>
          <w:rFonts w:ascii="Cambria" w:hAnsi="Cambria" w:cs="Arial"/>
          <w:bCs/>
          <w:iCs/>
          <w:sz w:val="22"/>
        </w:rPr>
        <w:fldChar w:fldCharType="begin"/>
      </w:r>
      <w:r w:rsidR="00866640" w:rsidRPr="00D34936">
        <w:rPr>
          <w:rFonts w:ascii="Cambria" w:hAnsi="Cambria" w:cs="Arial"/>
          <w:bCs/>
          <w:iCs/>
          <w:sz w:val="22"/>
        </w:rPr>
        <w:instrText xml:space="preserve"> REF _Ref8128091 \r \h </w:instrText>
      </w:r>
      <w:r w:rsidR="00B76034" w:rsidRPr="00D34936">
        <w:rPr>
          <w:rFonts w:ascii="Cambria" w:hAnsi="Cambria" w:cs="Arial"/>
          <w:bCs/>
          <w:iCs/>
          <w:sz w:val="22"/>
        </w:rPr>
        <w:instrText xml:space="preserve"> \* MERGEFORMAT </w:instrText>
      </w:r>
      <w:r w:rsidR="00866640" w:rsidRPr="00D34936">
        <w:rPr>
          <w:rFonts w:ascii="Cambria" w:hAnsi="Cambria" w:cs="Arial"/>
          <w:bCs/>
          <w:iCs/>
          <w:sz w:val="22"/>
        </w:rPr>
      </w:r>
      <w:r w:rsidR="00866640" w:rsidRPr="00D34936">
        <w:rPr>
          <w:rFonts w:ascii="Cambria" w:hAnsi="Cambria" w:cs="Arial"/>
          <w:bCs/>
          <w:iCs/>
          <w:sz w:val="22"/>
        </w:rPr>
        <w:fldChar w:fldCharType="separate"/>
      </w:r>
      <w:r w:rsidR="00180B8B">
        <w:rPr>
          <w:rFonts w:ascii="Cambria" w:hAnsi="Cambria" w:cs="Arial"/>
          <w:bCs/>
          <w:iCs/>
          <w:sz w:val="22"/>
        </w:rPr>
        <w:t>5.11.2</w:t>
      </w:r>
      <w:r w:rsidR="00866640" w:rsidRPr="00D34936">
        <w:rPr>
          <w:rFonts w:ascii="Cambria" w:hAnsi="Cambria" w:cs="Arial"/>
          <w:bCs/>
          <w:iCs/>
          <w:sz w:val="22"/>
        </w:rPr>
        <w:fldChar w:fldCharType="end"/>
      </w:r>
      <w:r w:rsidR="00866640" w:rsidRPr="00D34936">
        <w:rPr>
          <w:rFonts w:ascii="Cambria" w:hAnsi="Cambria" w:cs="Arial"/>
          <w:bCs/>
          <w:iCs/>
          <w:sz w:val="22"/>
        </w:rPr>
        <w:t xml:space="preserve"> </w:t>
      </w:r>
      <w:r w:rsidRPr="00D34936">
        <w:rPr>
          <w:rFonts w:ascii="Cambria" w:hAnsi="Cambria" w:cs="Arial"/>
          <w:bCs/>
          <w:iCs/>
          <w:sz w:val="22"/>
        </w:rPr>
        <w:t>o viac ako pätnásť (15) dní;</w:t>
      </w:r>
    </w:p>
    <w:p w14:paraId="10959A9E" w14:textId="34E176AF" w:rsidR="001C6B3A" w:rsidRPr="00D34936" w:rsidRDefault="001C6B3A"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dôjde k inému podstatnému porušeniu Zmluvy Zhotoviteľom</w:t>
      </w:r>
      <w:r w:rsidR="00B8529C" w:rsidRPr="00D34936">
        <w:rPr>
          <w:rFonts w:ascii="Cambria" w:hAnsi="Cambria" w:cs="Arial"/>
          <w:bCs/>
          <w:iCs/>
          <w:sz w:val="22"/>
        </w:rPr>
        <w:t xml:space="preserve"> v rozsahu alebo intenzite takej, ako je uvedené v ustanovení § 345 ods. 2 Obchodného zákonníka;</w:t>
      </w:r>
    </w:p>
    <w:p w14:paraId="0E8765A7" w14:textId="05122789"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bCs/>
          <w:iCs/>
          <w:sz w:val="22"/>
        </w:rPr>
        <w:t>ak nastane iná okolnosť uvedená v tejto Zmluve oprávňujúca</w:t>
      </w:r>
      <w:r w:rsidRPr="00D34936">
        <w:rPr>
          <w:rFonts w:ascii="Cambria" w:hAnsi="Cambria" w:cs="Arial"/>
          <w:sz w:val="22"/>
        </w:rPr>
        <w:t xml:space="preserve"> Objednávateľ</w:t>
      </w:r>
      <w:r w:rsidR="00D233B6" w:rsidRPr="00D34936">
        <w:rPr>
          <w:rFonts w:ascii="Cambria" w:hAnsi="Cambria" w:cs="Arial"/>
          <w:sz w:val="22"/>
        </w:rPr>
        <w:t>a</w:t>
      </w:r>
      <w:r w:rsidRPr="00D34936">
        <w:rPr>
          <w:rFonts w:ascii="Cambria" w:hAnsi="Cambria" w:cs="Arial"/>
          <w:sz w:val="22"/>
        </w:rPr>
        <w:t xml:space="preserve"> odstúpiť od Zmluvy.</w:t>
      </w:r>
    </w:p>
    <w:p w14:paraId="7B537734" w14:textId="32D3D2F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Objednávateľ môže odstúpiť od Zmluvy tiež v súlade s § 19 ods. 1 </w:t>
      </w:r>
      <w:r w:rsidR="0068191E" w:rsidRPr="00D34936">
        <w:rPr>
          <w:rFonts w:ascii="Cambria" w:hAnsi="Cambria" w:cs="Arial"/>
          <w:bCs/>
          <w:iCs/>
          <w:sz w:val="22"/>
        </w:rPr>
        <w:t>Zákona o verejnom obstarávaní</w:t>
      </w:r>
      <w:r w:rsidRPr="00D34936">
        <w:rPr>
          <w:rFonts w:ascii="Cambria" w:hAnsi="Cambria" w:cs="Arial"/>
          <w:bCs/>
          <w:iCs/>
          <w:sz w:val="22"/>
        </w:rPr>
        <w:t xml:space="preserve"> v prípade:</w:t>
      </w:r>
    </w:p>
    <w:p w14:paraId="4C11074B"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v čase uzatvorenia Zmluvy existoval dôvod na vylúčenie Zhotoviteľa pre nesplnenie podmienky účasti podľa § 32 ods. 1 písm. a) Zákon o verejnom obstarávaní,</w:t>
      </w:r>
    </w:p>
    <w:p w14:paraId="44519665"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2 Zákona o verejnom obstarávaní odstúpiť od časti Zmluvy, ktorou došlo k podstatnej zmene pôvodnej Zmluvy, a ktorá si vyžadovala nov</w:t>
      </w:r>
      <w:r w:rsidR="00213DC4" w:rsidRPr="00D34936">
        <w:rPr>
          <w:rFonts w:ascii="Cambria" w:hAnsi="Cambria" w:cs="Arial"/>
          <w:bCs/>
          <w:iCs/>
          <w:sz w:val="22"/>
        </w:rPr>
        <w:t>é</w:t>
      </w:r>
      <w:r w:rsidRPr="00D34936">
        <w:rPr>
          <w:rFonts w:ascii="Cambria" w:hAnsi="Cambria" w:cs="Arial"/>
          <w:bCs/>
          <w:iCs/>
          <w:sz w:val="22"/>
        </w:rPr>
        <w:t xml:space="preserve"> verejné obstarávanie. </w:t>
      </w:r>
    </w:p>
    <w:p w14:paraId="68188734" w14:textId="38ECA4C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D34936" w:rsidRDefault="00D023AB"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D34936" w:rsidRDefault="00374BD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w:t>
      </w:r>
      <w:r w:rsidR="00D023AB" w:rsidRPr="00D34936">
        <w:rPr>
          <w:rFonts w:ascii="Cambria" w:hAnsi="Cambria" w:cs="Arial"/>
          <w:bCs/>
          <w:iCs/>
          <w:sz w:val="22"/>
        </w:rPr>
        <w:t xml:space="preserve">k Objednávateľ </w:t>
      </w:r>
      <w:r w:rsidRPr="00D34936">
        <w:rPr>
          <w:rFonts w:ascii="Cambria" w:hAnsi="Cambria" w:cs="Arial"/>
          <w:bCs/>
          <w:iCs/>
          <w:sz w:val="22"/>
        </w:rPr>
        <w:t xml:space="preserve">neposkytne Zhotoviteľovi akúkoľvek platbu podľa tejto Zmluvy ani do </w:t>
      </w:r>
      <w:r w:rsidR="00B9054F" w:rsidRPr="00D34936">
        <w:rPr>
          <w:rFonts w:ascii="Cambria" w:hAnsi="Cambria" w:cs="Arial"/>
          <w:bCs/>
          <w:iCs/>
          <w:sz w:val="22"/>
        </w:rPr>
        <w:t xml:space="preserve">šesťdesiatich </w:t>
      </w:r>
      <w:r w:rsidRPr="00D34936">
        <w:rPr>
          <w:rFonts w:ascii="Cambria" w:hAnsi="Cambria" w:cs="Arial"/>
          <w:bCs/>
          <w:iCs/>
          <w:sz w:val="22"/>
        </w:rPr>
        <w:t>(</w:t>
      </w:r>
      <w:r w:rsidR="00B9054F" w:rsidRPr="00D34936">
        <w:rPr>
          <w:rFonts w:ascii="Cambria" w:hAnsi="Cambria" w:cs="Arial"/>
          <w:bCs/>
          <w:iCs/>
          <w:sz w:val="22"/>
        </w:rPr>
        <w:t>60</w:t>
      </w:r>
      <w:r w:rsidRPr="00D34936">
        <w:rPr>
          <w:rFonts w:ascii="Cambria" w:hAnsi="Cambria" w:cs="Arial"/>
          <w:bCs/>
          <w:iCs/>
          <w:sz w:val="22"/>
        </w:rPr>
        <w:t xml:space="preserve">) dní odo dňa </w:t>
      </w:r>
      <w:r w:rsidR="000C07BB" w:rsidRPr="00D34936">
        <w:rPr>
          <w:rFonts w:ascii="Cambria" w:hAnsi="Cambria" w:cs="Arial"/>
          <w:bCs/>
          <w:iCs/>
          <w:sz w:val="22"/>
        </w:rPr>
        <w:t>jej splatnosti;</w:t>
      </w:r>
    </w:p>
    <w:p w14:paraId="3BF3680B" w14:textId="5E9AEF20" w:rsidR="000C07BB" w:rsidRPr="00F454BE" w:rsidRDefault="000C07BB" w:rsidP="00D47FC9">
      <w:pPr>
        <w:numPr>
          <w:ilvl w:val="3"/>
          <w:numId w:val="15"/>
        </w:numPr>
        <w:spacing w:before="0" w:after="120" w:line="240" w:lineRule="auto"/>
        <w:jc w:val="both"/>
        <w:rPr>
          <w:rFonts w:ascii="Cambria" w:hAnsi="Cambria" w:cs="Arial"/>
          <w:bCs/>
          <w:iCs/>
          <w:sz w:val="22"/>
        </w:rPr>
      </w:pPr>
      <w:r w:rsidRPr="00D34936">
        <w:rPr>
          <w:rFonts w:ascii="Cambria" w:hAnsi="Cambria" w:cs="Arial"/>
          <w:sz w:val="22"/>
        </w:rPr>
        <w:t>ak dôjde k inému podstatnému porušeniu Zmluvy Objednávateľom v rozsahu alebo intenzite takej, ako je uvedené v </w:t>
      </w:r>
      <w:r w:rsidRPr="00F454BE">
        <w:rPr>
          <w:rFonts w:ascii="Cambria" w:hAnsi="Cambria" w:cs="Arial"/>
          <w:sz w:val="22"/>
        </w:rPr>
        <w:t>ustanovení § 345 ods. 2 Obchodného zákonníka.</w:t>
      </w:r>
    </w:p>
    <w:p w14:paraId="78D4929C" w14:textId="2F9ACCCC" w:rsidR="00E135D2" w:rsidRPr="00F454BE" w:rsidRDefault="00E135D2" w:rsidP="00740C1C">
      <w:pPr>
        <w:numPr>
          <w:ilvl w:val="2"/>
          <w:numId w:val="15"/>
        </w:numPr>
        <w:spacing w:before="0" w:after="120" w:line="240" w:lineRule="auto"/>
        <w:jc w:val="both"/>
        <w:rPr>
          <w:rFonts w:ascii="Cambria" w:hAnsi="Cambria" w:cs="Arial"/>
          <w:bCs/>
          <w:iCs/>
          <w:sz w:val="22"/>
        </w:rPr>
      </w:pPr>
      <w:r w:rsidRPr="00F454BE">
        <w:rPr>
          <w:rFonts w:ascii="Cambria" w:hAnsi="Cambria" w:cs="Arial"/>
          <w:bCs/>
          <w:iCs/>
          <w:sz w:val="22"/>
        </w:rPr>
        <w:t xml:space="preserve">Vo vzťahu k poskytovaniu Služieb je Objednávateľ oprávnený </w:t>
      </w:r>
      <w:r w:rsidR="00917F22" w:rsidRPr="00F454BE">
        <w:rPr>
          <w:rFonts w:ascii="Cambria" w:hAnsi="Cambria" w:cs="Arial"/>
          <w:bCs/>
          <w:iCs/>
          <w:sz w:val="22"/>
        </w:rPr>
        <w:t xml:space="preserve">túto </w:t>
      </w:r>
      <w:r w:rsidR="003174F8" w:rsidRPr="00F454BE">
        <w:rPr>
          <w:rFonts w:ascii="Cambria" w:hAnsi="Cambria" w:cs="Arial"/>
          <w:bCs/>
          <w:iCs/>
          <w:sz w:val="22"/>
        </w:rPr>
        <w:t>Z</w:t>
      </w:r>
      <w:r w:rsidR="00917F22" w:rsidRPr="00F454BE">
        <w:rPr>
          <w:rFonts w:ascii="Cambria" w:hAnsi="Cambria" w:cs="Arial"/>
          <w:bCs/>
          <w:iCs/>
          <w:sz w:val="22"/>
        </w:rPr>
        <w:t xml:space="preserve">mluvu vypovedať </w:t>
      </w:r>
      <w:r w:rsidR="003174F8" w:rsidRPr="00F454BE">
        <w:rPr>
          <w:rFonts w:ascii="Cambria" w:hAnsi="Cambria" w:cs="Arial"/>
          <w:bCs/>
          <w:iCs/>
          <w:sz w:val="22"/>
        </w:rPr>
        <w:t xml:space="preserve">aj bez udania dôvodu. Výpovedná doba je šesť (6) mesiacov vždy ku koncu </w:t>
      </w:r>
      <w:r w:rsidR="00D178B7" w:rsidRPr="00F454BE">
        <w:rPr>
          <w:rFonts w:ascii="Cambria" w:hAnsi="Cambria" w:cs="Arial"/>
          <w:bCs/>
          <w:iCs/>
          <w:sz w:val="22"/>
        </w:rPr>
        <w:t>kalendárneho polroka.</w:t>
      </w:r>
    </w:p>
    <w:p w14:paraId="1007B667" w14:textId="0487570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73" w:name="_Ref485125593"/>
      <w:r w:rsidRPr="00D34936">
        <w:rPr>
          <w:rFonts w:ascii="Cambria" w:hAnsi="Cambria" w:cs="Arial"/>
          <w:b/>
          <w:bCs/>
          <w:sz w:val="22"/>
        </w:rPr>
        <w:t>Subdodávatelia</w:t>
      </w:r>
      <w:bookmarkEnd w:id="73"/>
    </w:p>
    <w:p w14:paraId="12ED3F19" w14:textId="3F77E43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plnením vybraných častí tejto Zmluvy poveriť svojich Subdodávateľov. Zoznam Subdodávateľov tvorí </w:t>
      </w:r>
      <w:r w:rsidR="000D61B9" w:rsidRPr="00D34936">
        <w:rPr>
          <w:rFonts w:ascii="Cambria" w:hAnsi="Cambria" w:cs="Arial"/>
          <w:bCs/>
          <w:iCs/>
          <w:sz w:val="22"/>
        </w:rPr>
        <w:t>súčasť Ponuky Zhotoviteľa</w:t>
      </w:r>
      <w:r w:rsidRPr="00D34936">
        <w:rPr>
          <w:rFonts w:ascii="Cambria" w:hAnsi="Cambria" w:cs="Arial"/>
          <w:bCs/>
          <w:iCs/>
          <w:sz w:val="22"/>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sidRPr="00D34936">
        <w:rPr>
          <w:rFonts w:ascii="Cambria" w:hAnsi="Cambria" w:cs="Arial"/>
          <w:bCs/>
          <w:iCs/>
          <w:sz w:val="22"/>
        </w:rPr>
        <w:t xml:space="preserve"> (ďalej aj ako „</w:t>
      </w:r>
      <w:r w:rsidR="00156389" w:rsidRPr="00D34936">
        <w:rPr>
          <w:rFonts w:ascii="Cambria" w:hAnsi="Cambria" w:cs="Arial"/>
          <w:b/>
          <w:iCs/>
          <w:sz w:val="22"/>
        </w:rPr>
        <w:t>Zákon o RPVS</w:t>
      </w:r>
      <w:r w:rsidR="00156389" w:rsidRPr="00D34936">
        <w:rPr>
          <w:rFonts w:ascii="Cambria" w:hAnsi="Cambria" w:cs="Arial"/>
          <w:bCs/>
          <w:iCs/>
          <w:sz w:val="22"/>
        </w:rPr>
        <w:t>“</w:t>
      </w:r>
      <w:r w:rsidR="00434084" w:rsidRPr="00D34936">
        <w:rPr>
          <w:rFonts w:ascii="Cambria" w:hAnsi="Cambria" w:cs="Arial"/>
          <w:bCs/>
          <w:iCs/>
          <w:sz w:val="22"/>
        </w:rPr>
        <w:t>)</w:t>
      </w:r>
      <w:r w:rsidRPr="00D34936">
        <w:rPr>
          <w:rFonts w:ascii="Cambria" w:hAnsi="Cambria" w:cs="Arial"/>
          <w:bCs/>
          <w:iCs/>
          <w:sz w:val="22"/>
        </w:rPr>
        <w:t>.</w:t>
      </w:r>
    </w:p>
    <w:p w14:paraId="329A65F8" w14:textId="564F6CEC" w:rsidR="00A52409" w:rsidRPr="00D34936" w:rsidRDefault="00A52409" w:rsidP="00D47FC9">
      <w:pPr>
        <w:numPr>
          <w:ilvl w:val="2"/>
          <w:numId w:val="15"/>
        </w:numPr>
        <w:spacing w:before="0" w:after="120" w:line="240" w:lineRule="auto"/>
        <w:jc w:val="both"/>
        <w:rPr>
          <w:rFonts w:ascii="Cambria" w:hAnsi="Cambria" w:cs="Arial"/>
          <w:bCs/>
          <w:sz w:val="22"/>
        </w:rPr>
      </w:pPr>
      <w:bookmarkStart w:id="74" w:name="_Ref485128550"/>
      <w:r w:rsidRPr="00D34936">
        <w:rPr>
          <w:rFonts w:ascii="Cambria" w:hAnsi="Cambria" w:cs="Arial"/>
          <w:bCs/>
          <w:iCs/>
          <w:sz w:val="22"/>
        </w:rPr>
        <w:t>V prípade</w:t>
      </w:r>
      <w:r w:rsidRPr="00D34936">
        <w:rPr>
          <w:rFonts w:ascii="Cambria" w:hAnsi="Cambria" w:cs="Arial"/>
          <w:bCs/>
          <w:sz w:val="22"/>
        </w:rPr>
        <w:t>, ak má počas plnenia Zmluvy Zhotoviteľ záujem zmeniť alebo doplniť svojich Subdodávateľov, je povinný rešpektovať nasledovné pravidlá:</w:t>
      </w:r>
      <w:bookmarkEnd w:id="74"/>
    </w:p>
    <w:p w14:paraId="6846A44C" w14:textId="02B8282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w:t>
      </w:r>
      <w:r w:rsidR="009D34E9" w:rsidRPr="00D34936">
        <w:rPr>
          <w:rFonts w:ascii="Cambria" w:hAnsi="Cambria" w:cs="Arial"/>
          <w:bCs/>
          <w:iCs/>
          <w:sz w:val="22"/>
        </w:rPr>
        <w:t xml:space="preserve"> (ak má takú povinnosť)</w:t>
      </w:r>
      <w:r w:rsidRPr="00D34936">
        <w:rPr>
          <w:rFonts w:ascii="Cambria" w:hAnsi="Cambria" w:cs="Arial"/>
          <w:bCs/>
          <w:iCs/>
          <w:sz w:val="22"/>
        </w:rPr>
        <w:t xml:space="preserve"> byť zapísaný v registri partnerov verejného sektora podľa </w:t>
      </w:r>
      <w:r w:rsidR="00156389" w:rsidRPr="00D34936">
        <w:rPr>
          <w:rFonts w:ascii="Cambria" w:hAnsi="Cambria" w:cs="Arial"/>
          <w:bCs/>
          <w:iCs/>
          <w:sz w:val="22"/>
        </w:rPr>
        <w:t>Zákona o RPVS</w:t>
      </w:r>
      <w:r w:rsidRPr="00D34936">
        <w:rPr>
          <w:rFonts w:ascii="Cambria" w:hAnsi="Cambria" w:cs="Arial"/>
          <w:bCs/>
          <w:iCs/>
          <w:sz w:val="22"/>
        </w:rPr>
        <w:t>,</w:t>
      </w:r>
    </w:p>
    <w:p w14:paraId="7919E334" w14:textId="01A0B88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 byť schopný realizovať príslušnú časť predmetu zákazky v </w:t>
      </w:r>
      <w:r w:rsidR="00633797" w:rsidRPr="00D34936">
        <w:rPr>
          <w:rFonts w:ascii="Cambria" w:hAnsi="Cambria" w:cs="Arial"/>
          <w:bCs/>
          <w:iCs/>
          <w:sz w:val="22"/>
        </w:rPr>
        <w:t>súlade s touto Zmluvou</w:t>
      </w:r>
      <w:r w:rsidRPr="00D34936">
        <w:rPr>
          <w:rFonts w:ascii="Cambria" w:hAnsi="Cambria" w:cs="Arial"/>
          <w:bCs/>
          <w:iCs/>
          <w:sz w:val="22"/>
        </w:rPr>
        <w:t xml:space="preserve"> a musí spĺňať rovnaké podmienky, ako pôvodný Subdodávateľ (ak boli stanovené),</w:t>
      </w:r>
      <w:r w:rsidR="00232DE3" w:rsidRPr="00D34936">
        <w:rPr>
          <w:rFonts w:ascii="Cambria" w:hAnsi="Cambria" w:cs="Arial"/>
          <w:bCs/>
          <w:iCs/>
          <w:sz w:val="22"/>
        </w:rPr>
        <w:t xml:space="preserve"> a</w:t>
      </w:r>
    </w:p>
    <w:p w14:paraId="712E3BCC" w14:textId="02F9078C" w:rsidR="00A52409" w:rsidRPr="00D34936" w:rsidRDefault="00A52409" w:rsidP="00D47FC9">
      <w:pPr>
        <w:numPr>
          <w:ilvl w:val="3"/>
          <w:numId w:val="15"/>
        </w:numPr>
        <w:spacing w:before="0" w:after="120" w:line="240" w:lineRule="auto"/>
        <w:jc w:val="both"/>
        <w:rPr>
          <w:rFonts w:ascii="Cambria" w:hAnsi="Cambria" w:cs="Arial"/>
          <w:bCs/>
          <w:iCs/>
          <w:sz w:val="22"/>
        </w:rPr>
      </w:pPr>
      <w:bookmarkStart w:id="75" w:name="_Ref485128520"/>
      <w:r w:rsidRPr="00D34936">
        <w:rPr>
          <w:rFonts w:ascii="Cambria" w:hAnsi="Cambria" w:cs="Arial"/>
          <w:bCs/>
          <w:iCs/>
          <w:sz w:val="22"/>
        </w:rPr>
        <w:t>Zhotoviteľ oznámi Objednávateľovi návrh na zmenu Subdodávateľa spolu s predložením dokladov preukazujúcich splnenie podmienok uvedených vyššie.</w:t>
      </w:r>
      <w:bookmarkEnd w:id="75"/>
    </w:p>
    <w:p w14:paraId="15B8EF55" w14:textId="36A08FAD"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sz w:val="22"/>
        </w:rPr>
        <w:t xml:space="preserve">Návrh na zmenu </w:t>
      </w:r>
      <w:r w:rsidR="0087687F" w:rsidRPr="00D34936">
        <w:rPr>
          <w:rFonts w:ascii="Cambria" w:hAnsi="Cambria" w:cs="Arial"/>
          <w:bCs/>
          <w:sz w:val="22"/>
        </w:rPr>
        <w:t>S</w:t>
      </w:r>
      <w:r w:rsidRPr="00D34936">
        <w:rPr>
          <w:rFonts w:ascii="Cambria" w:hAnsi="Cambria" w:cs="Arial"/>
          <w:bCs/>
          <w:sz w:val="22"/>
        </w:rPr>
        <w:t xml:space="preserve">ubdodávateľa spolu s dokladmi podľa bodu </w:t>
      </w:r>
      <w:r w:rsidRPr="00D34936">
        <w:rPr>
          <w:rFonts w:ascii="Cambria" w:hAnsi="Cambria" w:cs="Arial"/>
          <w:bCs/>
          <w:sz w:val="22"/>
        </w:rPr>
        <w:fldChar w:fldCharType="begin"/>
      </w:r>
      <w:r w:rsidRPr="00D34936">
        <w:rPr>
          <w:rFonts w:ascii="Cambria" w:hAnsi="Cambria" w:cs="Arial"/>
          <w:bCs/>
          <w:sz w:val="22"/>
        </w:rPr>
        <w:instrText xml:space="preserve"> REF _Ref485128520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5.7.2c)</w:t>
      </w:r>
      <w:r w:rsidRPr="00D34936">
        <w:rPr>
          <w:rFonts w:ascii="Cambria" w:hAnsi="Cambria" w:cs="Arial"/>
          <w:bCs/>
          <w:sz w:val="22"/>
        </w:rPr>
        <w:fldChar w:fldCharType="end"/>
      </w:r>
      <w:r w:rsidRPr="00D34936">
        <w:rPr>
          <w:rFonts w:ascii="Cambria" w:hAnsi="Cambria" w:cs="Arial"/>
          <w:bCs/>
          <w:sz w:val="22"/>
        </w:rPr>
        <w:t xml:space="preserve"> vyššie a aktualizovaný</w:t>
      </w:r>
      <w:r w:rsidR="00EB3D1E" w:rsidRPr="00D34936">
        <w:rPr>
          <w:rFonts w:ascii="Cambria" w:hAnsi="Cambria" w:cs="Arial"/>
          <w:bCs/>
          <w:sz w:val="22"/>
        </w:rPr>
        <w:t xml:space="preserve">m znením </w:t>
      </w:r>
      <w:r w:rsidR="000D61B9" w:rsidRPr="00D34936">
        <w:rPr>
          <w:rFonts w:ascii="Cambria" w:hAnsi="Cambria" w:cs="Arial"/>
          <w:bCs/>
          <w:sz w:val="22"/>
        </w:rPr>
        <w:t>Zoznamu subdodávateľov</w:t>
      </w:r>
      <w:r w:rsidRPr="00D34936">
        <w:rPr>
          <w:rFonts w:ascii="Cambria" w:hAnsi="Cambria" w:cs="Arial"/>
          <w:bCs/>
          <w:sz w:val="22"/>
        </w:rPr>
        <w:t xml:space="preserve"> musí Zhotoviteľ predložiť Objednávateľovi najneskôr</w:t>
      </w:r>
      <w:r w:rsidR="002C5D1E" w:rsidRPr="00D34936">
        <w:rPr>
          <w:rFonts w:ascii="Cambria" w:hAnsi="Cambria" w:cs="Arial"/>
          <w:bCs/>
          <w:sz w:val="22"/>
        </w:rPr>
        <w:t xml:space="preserve"> tri (</w:t>
      </w:r>
      <w:r w:rsidRPr="00D34936">
        <w:rPr>
          <w:rFonts w:ascii="Cambria" w:hAnsi="Cambria" w:cs="Arial"/>
          <w:bCs/>
          <w:sz w:val="22"/>
        </w:rPr>
        <w:t>3</w:t>
      </w:r>
      <w:r w:rsidR="002C5D1E" w:rsidRPr="00D34936">
        <w:rPr>
          <w:rFonts w:ascii="Cambria" w:hAnsi="Cambria" w:cs="Arial"/>
          <w:bCs/>
          <w:sz w:val="22"/>
        </w:rPr>
        <w:t>)</w:t>
      </w:r>
      <w:r w:rsidRPr="00D34936">
        <w:rPr>
          <w:rFonts w:ascii="Cambria" w:hAnsi="Cambria" w:cs="Arial"/>
          <w:bCs/>
          <w:sz w:val="22"/>
        </w:rPr>
        <w:t xml:space="preserve"> pracovné dni </w:t>
      </w:r>
      <w:r w:rsidRPr="00D34936">
        <w:rPr>
          <w:rFonts w:ascii="Cambria" w:hAnsi="Cambria" w:cs="Arial"/>
          <w:bCs/>
          <w:iCs/>
          <w:sz w:val="22"/>
        </w:rPr>
        <w:t xml:space="preserve">pred začatím plánovanej subdodávky. Objednávateľ má právo zmenu odmietnuť, ak nie sú splnené podmienky uvedené v bode </w:t>
      </w:r>
      <w:r w:rsidRPr="00D34936">
        <w:rPr>
          <w:rFonts w:ascii="Cambria" w:hAnsi="Cambria" w:cs="Arial"/>
          <w:bCs/>
          <w:iCs/>
          <w:sz w:val="22"/>
        </w:rPr>
        <w:fldChar w:fldCharType="begin"/>
      </w:r>
      <w:r w:rsidRPr="00D34936">
        <w:rPr>
          <w:rFonts w:ascii="Cambria" w:hAnsi="Cambria" w:cs="Arial"/>
          <w:bCs/>
          <w:iCs/>
          <w:sz w:val="22"/>
        </w:rPr>
        <w:instrText xml:space="preserve"> REF _Ref485128550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5.7.2</w:t>
      </w:r>
      <w:r w:rsidRPr="00D34936">
        <w:rPr>
          <w:rFonts w:ascii="Cambria" w:hAnsi="Cambria" w:cs="Arial"/>
          <w:bCs/>
          <w:iCs/>
          <w:sz w:val="22"/>
        </w:rPr>
        <w:fldChar w:fldCharType="end"/>
      </w:r>
      <w:r w:rsidRPr="00D34936">
        <w:rPr>
          <w:rFonts w:ascii="Cambria" w:hAnsi="Cambria" w:cs="Arial"/>
          <w:bCs/>
          <w:iCs/>
          <w:sz w:val="22"/>
        </w:rPr>
        <w:t xml:space="preserve"> vyššie.</w:t>
      </w:r>
    </w:p>
    <w:p w14:paraId="72C24AD8" w14:textId="245D3C4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Pre vylúčenie pochybností sa Zmluvné strany dohodli, že pre zmenu alebo doplnenie Subdodávateľov nie je potrebné uzatvárať dodatok k tejto Zmluve</w:t>
      </w:r>
      <w:r w:rsidR="001A5D53" w:rsidRPr="00D34936">
        <w:rPr>
          <w:rFonts w:ascii="Cambria" w:hAnsi="Cambria" w:cs="Arial"/>
          <w:bCs/>
          <w:iCs/>
          <w:sz w:val="22"/>
        </w:rPr>
        <w:t xml:space="preserve"> </w:t>
      </w:r>
      <w:r w:rsidRPr="00D34936">
        <w:rPr>
          <w:rFonts w:ascii="Cambria" w:hAnsi="Cambria" w:cs="Arial"/>
          <w:bCs/>
          <w:iCs/>
          <w:sz w:val="22"/>
        </w:rPr>
        <w:t>pokiaľ bude dodržaný postup podľa tohto bodu.</w:t>
      </w:r>
      <w:r w:rsidR="00006450" w:rsidRPr="00D34936">
        <w:rPr>
          <w:rFonts w:ascii="Cambria" w:hAnsi="Cambria" w:cs="Arial"/>
          <w:bCs/>
          <w:iCs/>
          <w:sz w:val="22"/>
        </w:rPr>
        <w:t xml:space="preserve"> </w:t>
      </w:r>
    </w:p>
    <w:p w14:paraId="22BE3ECD" w14:textId="2A0986AF"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iCs/>
          <w:sz w:val="22"/>
        </w:rPr>
        <w:t>V prípade, ak Zhotoviteľ využije na plnenie ktorejkoľvek povinnosti podľa tejto Zmluvy Subdodávateľa</w:t>
      </w:r>
      <w:r w:rsidRPr="00D34936">
        <w:rPr>
          <w:rFonts w:ascii="Cambria" w:hAnsi="Cambria" w:cs="Arial"/>
          <w:bCs/>
          <w:sz w:val="22"/>
        </w:rPr>
        <w:t>, Zhotoviteľ za konanie Subdodávateľa voči Objednávateľovi zodpovedá, ako keby plnenie vykonával sám.</w:t>
      </w:r>
    </w:p>
    <w:p w14:paraId="4A80A864" w14:textId="2B33943D" w:rsidR="008E1B6A" w:rsidRPr="00D34936" w:rsidRDefault="008E1B6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D34936">
        <w:rPr>
          <w:rFonts w:ascii="Cambria" w:hAnsi="Cambria" w:cs="Arial"/>
          <w:bCs/>
          <w:sz w:val="22"/>
        </w:rPr>
        <w:t>.</w:t>
      </w:r>
    </w:p>
    <w:p w14:paraId="7A66BB5A" w14:textId="1B5DB0AD" w:rsidR="00A52409" w:rsidRPr="00D34936" w:rsidRDefault="00A52409" w:rsidP="00D47FC9">
      <w:pPr>
        <w:numPr>
          <w:ilvl w:val="1"/>
          <w:numId w:val="15"/>
        </w:numPr>
        <w:spacing w:before="0" w:after="120" w:line="240" w:lineRule="auto"/>
        <w:jc w:val="both"/>
        <w:rPr>
          <w:rFonts w:ascii="Cambria" w:hAnsi="Cambria" w:cs="Arial"/>
          <w:b/>
          <w:bCs/>
          <w:sz w:val="22"/>
        </w:rPr>
      </w:pPr>
      <w:bookmarkStart w:id="76" w:name="_Ref485125642"/>
      <w:bookmarkStart w:id="77" w:name="_Ref517346330"/>
      <w:r w:rsidRPr="00D34936">
        <w:rPr>
          <w:rFonts w:ascii="Cambria" w:hAnsi="Cambria" w:cs="Arial"/>
          <w:b/>
          <w:bCs/>
          <w:sz w:val="22"/>
        </w:rPr>
        <w:t>Výzva na nápravu</w:t>
      </w:r>
      <w:bookmarkEnd w:id="76"/>
      <w:bookmarkEnd w:id="77"/>
    </w:p>
    <w:p w14:paraId="522E6933"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D34936">
        <w:rPr>
          <w:rFonts w:ascii="Cambria" w:hAnsi="Cambria" w:cs="Arial"/>
          <w:bCs/>
          <w:iCs/>
          <w:sz w:val="22"/>
        </w:rPr>
        <w:t>neplnenie</w:t>
      </w:r>
      <w:r w:rsidRPr="00D34936">
        <w:rPr>
          <w:rFonts w:ascii="Cambria" w:hAnsi="Cambria" w:cs="Arial"/>
          <w:bCs/>
          <w:sz w:val="22"/>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Komunikácia</w:t>
      </w:r>
    </w:p>
    <w:p w14:paraId="2135CD3B" w14:textId="77777777" w:rsidR="00BF2942" w:rsidRPr="00D34936" w:rsidRDefault="00BF2942" w:rsidP="00D47FC9">
      <w:pPr>
        <w:numPr>
          <w:ilvl w:val="2"/>
          <w:numId w:val="15"/>
        </w:numPr>
        <w:spacing w:before="0" w:after="120" w:line="240" w:lineRule="auto"/>
        <w:jc w:val="both"/>
        <w:rPr>
          <w:rFonts w:ascii="Cambria" w:hAnsi="Cambria" w:cs="Arial"/>
          <w:bCs/>
          <w:sz w:val="22"/>
        </w:rPr>
      </w:pPr>
      <w:bookmarkStart w:id="78" w:name="_Ref8127504"/>
      <w:bookmarkStart w:id="79" w:name="_Ref485128678"/>
      <w:r w:rsidRPr="00D34936">
        <w:rPr>
          <w:rFonts w:ascii="Cambria" w:hAnsi="Cambria" w:cs="Arial"/>
          <w:bCs/>
          <w:sz w:val="22"/>
        </w:rPr>
        <w:t xml:space="preserve">Zmluvné strany určujú, na účely vzájomnej komunikácie pre účely plnenia Zmluvy, nasledovné </w:t>
      </w:r>
      <w:r w:rsidRPr="00D34936">
        <w:rPr>
          <w:rFonts w:ascii="Cambria" w:hAnsi="Cambria" w:cs="Arial"/>
          <w:bCs/>
          <w:iCs/>
          <w:sz w:val="22"/>
        </w:rPr>
        <w:t>kontaktné</w:t>
      </w:r>
      <w:r w:rsidRPr="00D34936">
        <w:rPr>
          <w:rFonts w:ascii="Cambria" w:hAnsi="Cambria" w:cs="Arial"/>
          <w:bCs/>
          <w:sz w:val="22"/>
        </w:rPr>
        <w:t xml:space="preserve"> osoby:</w:t>
      </w:r>
      <w:bookmarkEnd w:id="78"/>
    </w:p>
    <w:p w14:paraId="280F210F" w14:textId="426B49BF"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Objednávateľ</w:t>
      </w:r>
      <w:r w:rsidR="00BF2942" w:rsidRPr="00D34936">
        <w:rPr>
          <w:rFonts w:ascii="Cambria" w:hAnsi="Cambria" w:cs="Arial"/>
          <w:bCs/>
          <w:sz w:val="22"/>
        </w:rPr>
        <w:t>:</w:t>
      </w:r>
    </w:p>
    <w:p w14:paraId="67740102" w14:textId="1C94E521"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00C54166" w:rsidRPr="00D34936">
        <w:rPr>
          <w:rFonts w:ascii="Cambria" w:hAnsi="Cambria" w:cs="Arial"/>
          <w:bCs/>
          <w:i/>
          <w:iCs/>
          <w:sz w:val="22"/>
          <w:highlight w:val="lightGray"/>
        </w:rPr>
        <w:t>[bude doplnené pred uzatvorením zmluvy s úspešným uchádzačom]</w:t>
      </w:r>
    </w:p>
    <w:p w14:paraId="68578B48" w14:textId="54A9B9C9"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1873608" w14:textId="6457586B"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3B308176" w14:textId="77777777" w:rsidR="00BF2942" w:rsidRPr="00D34936" w:rsidRDefault="00BF2942" w:rsidP="00EC123F">
      <w:pPr>
        <w:spacing w:before="0" w:after="120" w:line="240" w:lineRule="auto"/>
        <w:ind w:left="1134"/>
        <w:jc w:val="both"/>
        <w:rPr>
          <w:rFonts w:ascii="Cambria" w:hAnsi="Cambria" w:cs="Arial"/>
          <w:bCs/>
          <w:sz w:val="22"/>
        </w:rPr>
      </w:pPr>
    </w:p>
    <w:p w14:paraId="4EE35A51" w14:textId="6EEE54A5"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30CC18D" w14:textId="711342C8"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4B084A97" w14:textId="19CBF970"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7821B55E" w14:textId="77777777" w:rsidR="00486B79" w:rsidRPr="00D34936" w:rsidRDefault="00486B79" w:rsidP="00EC123F">
      <w:pPr>
        <w:spacing w:before="0" w:after="120" w:line="240" w:lineRule="auto"/>
        <w:ind w:left="1134"/>
        <w:jc w:val="both"/>
        <w:rPr>
          <w:rFonts w:ascii="Cambria" w:hAnsi="Cambria" w:cs="Arial"/>
          <w:bCs/>
          <w:sz w:val="22"/>
        </w:rPr>
      </w:pPr>
    </w:p>
    <w:p w14:paraId="18225069" w14:textId="2C5388AE"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Zhotoviteľ</w:t>
      </w:r>
      <w:r w:rsidR="00BF2942" w:rsidRPr="00D34936">
        <w:rPr>
          <w:rFonts w:ascii="Cambria" w:hAnsi="Cambria" w:cs="Arial"/>
          <w:bCs/>
          <w:sz w:val="22"/>
        </w:rPr>
        <w:t>:</w:t>
      </w:r>
    </w:p>
    <w:p w14:paraId="58DD5CC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Pr="00D34936">
        <w:rPr>
          <w:rFonts w:ascii="Cambria" w:hAnsi="Cambria" w:cs="Arial"/>
          <w:bCs/>
          <w:i/>
          <w:iCs/>
          <w:sz w:val="22"/>
          <w:highlight w:val="lightGray"/>
        </w:rPr>
        <w:t>[bude doplnené pred uzatvorením zmluvy s úspešným uchádzačom]</w:t>
      </w:r>
    </w:p>
    <w:p w14:paraId="3F3C75D7"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0D819126"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3EAA22B1" w14:textId="77777777" w:rsidR="00216D62" w:rsidRPr="00D34936" w:rsidRDefault="00216D62" w:rsidP="00216D62">
      <w:pPr>
        <w:spacing w:before="0" w:after="120" w:line="240" w:lineRule="auto"/>
        <w:ind w:left="1134"/>
        <w:jc w:val="both"/>
        <w:rPr>
          <w:rFonts w:ascii="Cambria" w:hAnsi="Cambria" w:cs="Arial"/>
          <w:bCs/>
          <w:sz w:val="22"/>
        </w:rPr>
      </w:pPr>
    </w:p>
    <w:p w14:paraId="2001A98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7AD0A575" w14:textId="77777777" w:rsidR="00216D62" w:rsidRPr="00D34936" w:rsidRDefault="00216D62" w:rsidP="00216D62">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i/>
          <w:iCs/>
          <w:sz w:val="22"/>
          <w:highlight w:val="lightGray"/>
        </w:rPr>
        <w:t xml:space="preserve"> </w:t>
      </w:r>
    </w:p>
    <w:p w14:paraId="397E9D09" w14:textId="2B6956D8" w:rsidR="008D3E89" w:rsidRPr="00D34936" w:rsidRDefault="00216D62" w:rsidP="00923399">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008D3E89" w:rsidRPr="00D34936">
        <w:rPr>
          <w:rFonts w:ascii="Cambria" w:hAnsi="Cambria" w:cs="Arial"/>
          <w:bCs/>
          <w:sz w:val="22"/>
        </w:rPr>
        <w:t xml:space="preserve"> </w:t>
      </w:r>
    </w:p>
    <w:p w14:paraId="0EA24C6F" w14:textId="77777777"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ktoré sa vyžadujú alebo sú v tejto </w:t>
      </w:r>
      <w:r w:rsidRPr="00D34936">
        <w:rPr>
          <w:rFonts w:ascii="Cambria" w:hAnsi="Cambria" w:cs="Arial"/>
          <w:bCs/>
          <w:iCs/>
          <w:sz w:val="22"/>
        </w:rPr>
        <w:t>Zmluve</w:t>
      </w:r>
      <w:r w:rsidRPr="00D34936">
        <w:rPr>
          <w:rFonts w:ascii="Cambria" w:hAnsi="Cambria" w:cs="Arial"/>
          <w:bCs/>
          <w:sz w:val="22"/>
        </w:rPr>
        <w:t xml:space="preserve"> inak predpokladané, musia byť v písomnej forme, v slovenskom jazyku, a </w:t>
      </w:r>
      <w:r w:rsidRPr="00D34936">
        <w:rPr>
          <w:rFonts w:ascii="Cambria" w:hAnsi="Cambria" w:cs="Arial"/>
          <w:bCs/>
          <w:sz w:val="22"/>
        </w:rPr>
        <w:lastRenderedPageBreak/>
        <w:t>budú sa doručovať jedným alebo viacerými z nasledujúcich spôsobov, pričom sa budú považovať za riadne doručené, ak:</w:t>
      </w:r>
    </w:p>
    <w:p w14:paraId="035B09C8"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osobne, pri prijatí alebo odmietnutí prevzatia;</w:t>
      </w:r>
    </w:p>
    <w:p w14:paraId="5692EDC2"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kuriérskou službou, k dátumu doručenia príjemcovi na základe potvrdenia odosielateľovi kuriérskou službou; alebo</w:t>
      </w:r>
    </w:p>
    <w:p w14:paraId="7B375D7C"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ako doporučená zásielka, prevzatím, odmietnutím prevzatia alebo prvý pracovný deň po tom, čo pošta vráti komunikáciu odosielajúcej strane ako nedoručenú.</w:t>
      </w:r>
    </w:p>
    <w:p w14:paraId="160A6825" w14:textId="555BF391"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Všetky oznámenia, žiadosti, požiadavky a ostatná komunikácia budú adresované na príslušné adresy sídla Zmluvných strán a/alebo adresy Zmluvných strán uvedené v záhlaví tejto Zmluvy a/alebo uvedené v</w:t>
      </w:r>
      <w:r w:rsidR="006563CA" w:rsidRPr="00D34936">
        <w:rPr>
          <w:rFonts w:ascii="Cambria" w:hAnsi="Cambria" w:cs="Arial"/>
          <w:bCs/>
          <w:sz w:val="22"/>
        </w:rPr>
        <w:t xml:space="preserve"> bode </w:t>
      </w:r>
      <w:r w:rsidR="006563CA" w:rsidRPr="00D34936">
        <w:rPr>
          <w:rFonts w:ascii="Cambria" w:hAnsi="Cambria" w:cs="Arial"/>
          <w:bCs/>
          <w:sz w:val="22"/>
        </w:rPr>
        <w:fldChar w:fldCharType="begin"/>
      </w:r>
      <w:r w:rsidR="006563CA" w:rsidRPr="00D34936">
        <w:rPr>
          <w:rFonts w:ascii="Cambria" w:hAnsi="Cambria" w:cs="Arial"/>
          <w:bCs/>
          <w:sz w:val="22"/>
        </w:rPr>
        <w:instrText xml:space="preserve"> REF _Ref8127504 \r \h </w:instrText>
      </w:r>
      <w:r w:rsidR="00B76034" w:rsidRPr="00D34936">
        <w:rPr>
          <w:rFonts w:ascii="Cambria" w:hAnsi="Cambria" w:cs="Arial"/>
          <w:bCs/>
          <w:sz w:val="22"/>
        </w:rPr>
        <w:instrText xml:space="preserve"> \* MERGEFORMAT </w:instrText>
      </w:r>
      <w:r w:rsidR="006563CA" w:rsidRPr="00D34936">
        <w:rPr>
          <w:rFonts w:ascii="Cambria" w:hAnsi="Cambria" w:cs="Arial"/>
          <w:bCs/>
          <w:sz w:val="22"/>
        </w:rPr>
      </w:r>
      <w:r w:rsidR="006563CA" w:rsidRPr="00D34936">
        <w:rPr>
          <w:rFonts w:ascii="Cambria" w:hAnsi="Cambria" w:cs="Arial"/>
          <w:bCs/>
          <w:sz w:val="22"/>
        </w:rPr>
        <w:fldChar w:fldCharType="separate"/>
      </w:r>
      <w:r w:rsidR="00180B8B">
        <w:rPr>
          <w:rFonts w:ascii="Cambria" w:hAnsi="Cambria" w:cs="Arial"/>
          <w:bCs/>
          <w:sz w:val="22"/>
        </w:rPr>
        <w:t>5.9.1</w:t>
      </w:r>
      <w:r w:rsidR="006563CA" w:rsidRPr="00D34936">
        <w:rPr>
          <w:rFonts w:ascii="Cambria" w:hAnsi="Cambria" w:cs="Arial"/>
          <w:bCs/>
          <w:sz w:val="22"/>
        </w:rPr>
        <w:fldChar w:fldCharType="end"/>
      </w:r>
      <w:r w:rsidRPr="00D34936">
        <w:rPr>
          <w:rFonts w:ascii="Cambria" w:hAnsi="Cambria" w:cs="Arial"/>
          <w:bCs/>
          <w:sz w:val="22"/>
        </w:rPr>
        <w:t xml:space="preserve"> (alebo na také iné adresy alebo čísla, ktoré si Zmluvné strany navzájom oznámili podľa tohto odseku). </w:t>
      </w:r>
    </w:p>
    <w:bookmarkEnd w:id="79"/>
    <w:p w14:paraId="7A11F663"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Poistenie</w:t>
      </w:r>
    </w:p>
    <w:p w14:paraId="1E262FAD" w14:textId="264820CD" w:rsidR="00A52409" w:rsidRPr="00D34936" w:rsidRDefault="00E718F6" w:rsidP="00D47FC9">
      <w:pPr>
        <w:numPr>
          <w:ilvl w:val="2"/>
          <w:numId w:val="15"/>
        </w:numPr>
        <w:spacing w:before="0" w:after="120" w:line="240" w:lineRule="auto"/>
        <w:jc w:val="both"/>
        <w:rPr>
          <w:rFonts w:ascii="Cambria" w:hAnsi="Cambria" w:cs="Arial"/>
          <w:bCs/>
          <w:iCs/>
          <w:sz w:val="22"/>
        </w:rPr>
      </w:pPr>
      <w:bookmarkStart w:id="80" w:name="_Ref515018578"/>
      <w:r w:rsidRPr="00D34936">
        <w:rPr>
          <w:rFonts w:ascii="Cambria" w:hAnsi="Cambria" w:cs="Arial"/>
          <w:bCs/>
          <w:iCs/>
          <w:sz w:val="22"/>
        </w:rPr>
        <w:t xml:space="preserve">Zhotoviteľ je povinný uzatvoriť a udržiavať </w:t>
      </w:r>
      <w:r w:rsidR="00A52409" w:rsidRPr="00D34936">
        <w:rPr>
          <w:rFonts w:ascii="Cambria" w:hAnsi="Cambria" w:cs="Arial"/>
          <w:bCs/>
          <w:iCs/>
          <w:sz w:val="22"/>
        </w:rPr>
        <w:t xml:space="preserve">odo dňa </w:t>
      </w:r>
      <w:r w:rsidR="0082129E" w:rsidRPr="00D34936">
        <w:rPr>
          <w:rFonts w:ascii="Cambria" w:hAnsi="Cambria" w:cs="Arial"/>
          <w:bCs/>
          <w:iCs/>
          <w:sz w:val="22"/>
        </w:rPr>
        <w:t>nadobudnutia účinnost</w:t>
      </w:r>
      <w:r w:rsidR="003515D0" w:rsidRPr="00D34936">
        <w:rPr>
          <w:rFonts w:ascii="Cambria" w:hAnsi="Cambria" w:cs="Arial"/>
          <w:bCs/>
          <w:iCs/>
          <w:sz w:val="22"/>
        </w:rPr>
        <w:t>i</w:t>
      </w:r>
      <w:r w:rsidR="0082129E" w:rsidRPr="00D34936">
        <w:rPr>
          <w:rFonts w:ascii="Cambria" w:hAnsi="Cambria" w:cs="Arial"/>
          <w:bCs/>
          <w:iCs/>
          <w:sz w:val="22"/>
        </w:rPr>
        <w:t xml:space="preserve"> </w:t>
      </w:r>
      <w:r w:rsidR="003515D0" w:rsidRPr="00D34936">
        <w:rPr>
          <w:rFonts w:ascii="Cambria" w:hAnsi="Cambria" w:cs="Arial"/>
          <w:bCs/>
          <w:iCs/>
          <w:sz w:val="22"/>
        </w:rPr>
        <w:t>tejto Zmluvy</w:t>
      </w:r>
      <w:r w:rsidR="005B2445" w:rsidRPr="00D34936">
        <w:rPr>
          <w:rFonts w:ascii="Cambria" w:hAnsi="Cambria" w:cs="Arial"/>
          <w:bCs/>
          <w:iCs/>
          <w:sz w:val="22"/>
        </w:rPr>
        <w:t xml:space="preserve"> </w:t>
      </w:r>
      <w:r w:rsidR="00DE3331" w:rsidRPr="00D34936">
        <w:rPr>
          <w:rFonts w:ascii="Cambria" w:hAnsi="Cambria" w:cs="Arial"/>
          <w:bCs/>
          <w:iCs/>
          <w:sz w:val="22"/>
        </w:rPr>
        <w:t xml:space="preserve">až do </w:t>
      </w:r>
      <w:r w:rsidR="001E015F" w:rsidRPr="00D34936">
        <w:rPr>
          <w:rFonts w:ascii="Cambria" w:hAnsi="Cambria" w:cs="Arial"/>
          <w:bCs/>
          <w:iCs/>
          <w:sz w:val="22"/>
        </w:rPr>
        <w:t xml:space="preserve">uplynutia Záručnej doby </w:t>
      </w:r>
      <w:r w:rsidR="00A52409" w:rsidRPr="00D34936">
        <w:rPr>
          <w:rFonts w:ascii="Cambria" w:hAnsi="Cambria" w:cs="Arial"/>
          <w:bCs/>
          <w:iCs/>
          <w:sz w:val="22"/>
        </w:rPr>
        <w:t>v platnosti poistnú zmluvu na poistenie zodpovednosti za škodu pri výkone podnikateľskej činnos</w:t>
      </w:r>
      <w:r w:rsidR="005F072F" w:rsidRPr="00D34936">
        <w:rPr>
          <w:rFonts w:ascii="Cambria" w:hAnsi="Cambria" w:cs="Arial"/>
          <w:bCs/>
          <w:iCs/>
          <w:sz w:val="22"/>
        </w:rPr>
        <w:t xml:space="preserve">ti na poistnú sumu minimálne </w:t>
      </w:r>
      <w:r w:rsidR="00DA4354" w:rsidRPr="00D34936">
        <w:rPr>
          <w:rFonts w:ascii="Cambria" w:hAnsi="Cambria" w:cs="Arial"/>
          <w:bCs/>
          <w:iCs/>
          <w:sz w:val="22"/>
        </w:rPr>
        <w:t xml:space="preserve">vo výške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A52409" w:rsidRPr="00D34936">
        <w:rPr>
          <w:rFonts w:ascii="Cambria" w:hAnsi="Cambria" w:cs="Arial"/>
          <w:bCs/>
          <w:iCs/>
          <w:sz w:val="22"/>
        </w:rPr>
        <w:t>.</w:t>
      </w:r>
      <w:r w:rsidR="00A610E3" w:rsidRPr="00D34936">
        <w:rPr>
          <w:rFonts w:ascii="Cambria" w:hAnsi="Cambria" w:cs="Arial"/>
          <w:bCs/>
          <w:iCs/>
          <w:sz w:val="22"/>
        </w:rPr>
        <w:t xml:space="preserve"> </w:t>
      </w:r>
      <w:r w:rsidR="00122BDE" w:rsidRPr="00D34936">
        <w:rPr>
          <w:rFonts w:ascii="Cambria" w:hAnsi="Cambria" w:cs="Arial"/>
          <w:bCs/>
          <w:iCs/>
          <w:sz w:val="22"/>
        </w:rPr>
        <w:t xml:space="preserve"> Zhotoviteľ </w:t>
      </w:r>
      <w:r w:rsidR="00E878AB" w:rsidRPr="00D34936">
        <w:rPr>
          <w:rFonts w:ascii="Cambria" w:hAnsi="Cambria" w:cs="Arial"/>
          <w:bCs/>
          <w:iCs/>
          <w:sz w:val="22"/>
        </w:rPr>
        <w:t xml:space="preserve">na výzvu Objednávateľa bezodkladne </w:t>
      </w:r>
      <w:r w:rsidR="00122BDE" w:rsidRPr="00D34936">
        <w:rPr>
          <w:rFonts w:ascii="Cambria" w:hAnsi="Cambria" w:cs="Arial"/>
          <w:bCs/>
          <w:iCs/>
          <w:sz w:val="22"/>
        </w:rPr>
        <w:t>predloží kópiu poistnej zmluvy alebo iný rovnocenný doklad preukazujúci platnosť poistenia</w:t>
      </w:r>
      <w:r w:rsidR="00E878AB" w:rsidRPr="00D34936">
        <w:rPr>
          <w:rFonts w:ascii="Cambria" w:hAnsi="Cambria" w:cs="Arial"/>
          <w:bCs/>
          <w:iCs/>
          <w:sz w:val="22"/>
        </w:rPr>
        <w:t>.</w:t>
      </w:r>
      <w:bookmarkEnd w:id="80"/>
    </w:p>
    <w:p w14:paraId="0B8A6B7A" w14:textId="50B680CB" w:rsidR="00B320F4" w:rsidRPr="00D34936" w:rsidRDefault="00B320F4"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V prípade </w:t>
      </w:r>
      <w:r w:rsidR="00CB4CB6" w:rsidRPr="00D34936">
        <w:rPr>
          <w:rFonts w:ascii="Cambria" w:hAnsi="Cambria" w:cs="Arial"/>
          <w:sz w:val="22"/>
        </w:rPr>
        <w:t>predĺženia</w:t>
      </w:r>
      <w:r w:rsidR="002A234B" w:rsidRPr="00D34936">
        <w:rPr>
          <w:rFonts w:ascii="Cambria" w:hAnsi="Cambria" w:cs="Arial"/>
          <w:sz w:val="22"/>
        </w:rPr>
        <w:t xml:space="preserve"> resp. skrátenia </w:t>
      </w:r>
      <w:r w:rsidR="00CB4CB6" w:rsidRPr="00D34936">
        <w:rPr>
          <w:rFonts w:ascii="Cambria" w:hAnsi="Cambria" w:cs="Arial"/>
          <w:sz w:val="22"/>
        </w:rPr>
        <w:t xml:space="preserve">termínov resp. lehôt, na ktoré je viazaný začiatok resp. koniec </w:t>
      </w:r>
      <w:r w:rsidR="00CB4CB6" w:rsidRPr="00D34936">
        <w:rPr>
          <w:rFonts w:ascii="Cambria" w:hAnsi="Cambria" w:cs="Arial"/>
          <w:bCs/>
          <w:iCs/>
          <w:sz w:val="22"/>
        </w:rPr>
        <w:t>poisten</w:t>
      </w:r>
      <w:r w:rsidR="00CA08DD" w:rsidRPr="00D34936">
        <w:rPr>
          <w:rFonts w:ascii="Cambria" w:hAnsi="Cambria" w:cs="Arial"/>
          <w:bCs/>
          <w:iCs/>
          <w:sz w:val="22"/>
        </w:rPr>
        <w:t>í</w:t>
      </w:r>
      <w:r w:rsidR="00CB4CB6" w:rsidRPr="00D34936">
        <w:rPr>
          <w:rFonts w:ascii="Cambria" w:hAnsi="Cambria" w:cs="Arial"/>
          <w:sz w:val="22"/>
        </w:rPr>
        <w:t xml:space="preserve"> podľa bodu </w:t>
      </w:r>
      <w:r w:rsidR="00E718F6" w:rsidRPr="00D34936">
        <w:rPr>
          <w:rFonts w:ascii="Cambria" w:hAnsi="Cambria" w:cs="Arial"/>
          <w:sz w:val="22"/>
        </w:rPr>
        <w:fldChar w:fldCharType="begin"/>
      </w:r>
      <w:r w:rsidR="00E718F6" w:rsidRPr="00D34936">
        <w:rPr>
          <w:rFonts w:ascii="Cambria" w:hAnsi="Cambria" w:cs="Arial"/>
          <w:sz w:val="22"/>
        </w:rPr>
        <w:instrText xml:space="preserve"> REF _Ref515018578 \r \h </w:instrText>
      </w:r>
      <w:r w:rsidR="00B76034" w:rsidRPr="00D34936">
        <w:rPr>
          <w:rFonts w:ascii="Cambria" w:hAnsi="Cambria" w:cs="Arial"/>
          <w:sz w:val="22"/>
        </w:rPr>
        <w:instrText xml:space="preserve"> \* MERGEFORMAT </w:instrText>
      </w:r>
      <w:r w:rsidR="00E718F6" w:rsidRPr="00D34936">
        <w:rPr>
          <w:rFonts w:ascii="Cambria" w:hAnsi="Cambria" w:cs="Arial"/>
          <w:sz w:val="22"/>
        </w:rPr>
      </w:r>
      <w:r w:rsidR="00E718F6" w:rsidRPr="00D34936">
        <w:rPr>
          <w:rFonts w:ascii="Cambria" w:hAnsi="Cambria" w:cs="Arial"/>
          <w:sz w:val="22"/>
        </w:rPr>
        <w:fldChar w:fldCharType="separate"/>
      </w:r>
      <w:r w:rsidR="00180B8B">
        <w:rPr>
          <w:rFonts w:ascii="Cambria" w:hAnsi="Cambria" w:cs="Arial"/>
          <w:sz w:val="22"/>
        </w:rPr>
        <w:t>5.10.1</w:t>
      </w:r>
      <w:r w:rsidR="00E718F6" w:rsidRPr="00D34936">
        <w:rPr>
          <w:rFonts w:ascii="Cambria" w:hAnsi="Cambria" w:cs="Arial"/>
          <w:sz w:val="22"/>
        </w:rPr>
        <w:fldChar w:fldCharType="end"/>
      </w:r>
      <w:r w:rsidR="00E718F6" w:rsidRPr="00D34936">
        <w:rPr>
          <w:rFonts w:ascii="Cambria" w:hAnsi="Cambria" w:cs="Arial"/>
          <w:sz w:val="22"/>
        </w:rPr>
        <w:t xml:space="preserve"> </w:t>
      </w:r>
      <w:r w:rsidR="00CA08DD" w:rsidRPr="00D34936">
        <w:rPr>
          <w:rFonts w:ascii="Cambria" w:hAnsi="Cambria" w:cs="Arial"/>
          <w:sz w:val="22"/>
        </w:rPr>
        <w:t xml:space="preserve">vyššie, </w:t>
      </w:r>
      <w:r w:rsidR="002A234B" w:rsidRPr="00D34936">
        <w:rPr>
          <w:rFonts w:ascii="Cambria" w:hAnsi="Cambria" w:cs="Arial"/>
          <w:sz w:val="22"/>
        </w:rPr>
        <w:t xml:space="preserve">sa vždy budú uplatňovať takto upravené lehoty. T. j. Zhotoviteľ je dĺžku poistení povinný upraviť </w:t>
      </w:r>
      <w:r w:rsidR="00120287" w:rsidRPr="00D34936">
        <w:rPr>
          <w:rFonts w:ascii="Cambria" w:hAnsi="Cambria" w:cs="Arial"/>
          <w:sz w:val="22"/>
        </w:rPr>
        <w:t xml:space="preserve">(povinnosť predĺžiť, resp. oprávnenie skrátiť) </w:t>
      </w:r>
      <w:r w:rsidR="002A234B" w:rsidRPr="00D34936">
        <w:rPr>
          <w:rFonts w:ascii="Cambria" w:hAnsi="Cambria" w:cs="Arial"/>
          <w:sz w:val="22"/>
        </w:rPr>
        <w:t>primerane v závislosti od úpravy týchto termínov resp. lehôt.</w:t>
      </w:r>
    </w:p>
    <w:p w14:paraId="3060C894" w14:textId="708ACA72" w:rsidR="00D62DB1" w:rsidRPr="00D34936" w:rsidRDefault="00E95D12" w:rsidP="00D47FC9">
      <w:pPr>
        <w:numPr>
          <w:ilvl w:val="1"/>
          <w:numId w:val="15"/>
        </w:numPr>
        <w:spacing w:before="0" w:after="120" w:line="240" w:lineRule="auto"/>
        <w:jc w:val="both"/>
        <w:rPr>
          <w:rFonts w:ascii="Cambria" w:hAnsi="Cambria" w:cs="Arial"/>
          <w:b/>
          <w:bCs/>
          <w:sz w:val="22"/>
        </w:rPr>
      </w:pPr>
      <w:bookmarkStart w:id="81" w:name="_Ref48046870"/>
      <w:r w:rsidRPr="00D34936">
        <w:rPr>
          <w:rFonts w:ascii="Cambria" w:hAnsi="Cambria" w:cs="Arial"/>
          <w:b/>
          <w:bCs/>
          <w:sz w:val="22"/>
        </w:rPr>
        <w:t xml:space="preserve">Banková </w:t>
      </w:r>
      <w:r w:rsidR="00CA2A8F" w:rsidRPr="00D34936">
        <w:rPr>
          <w:rFonts w:ascii="Cambria" w:hAnsi="Cambria" w:cs="Arial"/>
          <w:b/>
          <w:bCs/>
          <w:sz w:val="22"/>
        </w:rPr>
        <w:t>záruk</w:t>
      </w:r>
      <w:r w:rsidRPr="00D34936">
        <w:rPr>
          <w:rFonts w:ascii="Cambria" w:hAnsi="Cambria" w:cs="Arial"/>
          <w:b/>
          <w:bCs/>
          <w:sz w:val="22"/>
        </w:rPr>
        <w:t>a</w:t>
      </w:r>
      <w:bookmarkEnd w:id="81"/>
    </w:p>
    <w:p w14:paraId="58556045" w14:textId="7CE38C42" w:rsidR="007C5BDB" w:rsidRPr="00D34936" w:rsidRDefault="00D62DB1" w:rsidP="00D47FC9">
      <w:pPr>
        <w:numPr>
          <w:ilvl w:val="2"/>
          <w:numId w:val="15"/>
        </w:numPr>
        <w:spacing w:before="0" w:after="120" w:line="240" w:lineRule="auto"/>
        <w:jc w:val="both"/>
        <w:rPr>
          <w:rFonts w:ascii="Cambria" w:hAnsi="Cambria" w:cs="Arial"/>
          <w:color w:val="auto"/>
          <w:sz w:val="22"/>
        </w:rPr>
      </w:pPr>
      <w:bookmarkStart w:id="82" w:name="_Ref485645101"/>
      <w:bookmarkStart w:id="83" w:name="_Ref515018089"/>
      <w:r w:rsidRPr="00D34936">
        <w:rPr>
          <w:rFonts w:ascii="Cambria" w:hAnsi="Cambria" w:cs="Arial"/>
          <w:color w:val="auto"/>
          <w:sz w:val="22"/>
        </w:rPr>
        <w:t>Zhotoviteľ je povinný v prospech Objednávateľa pre účely krytia nárokov Objednávateľa voči Zhotoviteľovi podľa tejto Zmluvy zriadiť bankovú záruku</w:t>
      </w:r>
      <w:r w:rsidR="00DD4420" w:rsidRPr="00D34936">
        <w:rPr>
          <w:rFonts w:ascii="Cambria" w:hAnsi="Cambria" w:cs="Arial"/>
          <w:color w:val="auto"/>
          <w:sz w:val="22"/>
        </w:rPr>
        <w:t xml:space="preserve">, </w:t>
      </w:r>
      <w:r w:rsidRPr="00D34936">
        <w:rPr>
          <w:rFonts w:ascii="Cambria" w:hAnsi="Cambria" w:cs="Arial"/>
          <w:color w:val="auto"/>
          <w:sz w:val="22"/>
        </w:rPr>
        <w:t xml:space="preserve">ktorá bude vyhovovať nižšie stanoveným </w:t>
      </w:r>
      <w:r w:rsidRPr="00D34936">
        <w:rPr>
          <w:rFonts w:ascii="Cambria" w:hAnsi="Cambria" w:cs="Arial"/>
          <w:bCs/>
          <w:iCs/>
          <w:sz w:val="22"/>
        </w:rPr>
        <w:t>požiadavkám</w:t>
      </w:r>
      <w:r w:rsidRPr="00D34936">
        <w:rPr>
          <w:rFonts w:ascii="Cambria" w:hAnsi="Cambria" w:cs="Arial"/>
          <w:color w:val="auto"/>
          <w:sz w:val="22"/>
        </w:rPr>
        <w:t xml:space="preserve"> (ďalej aj ako „</w:t>
      </w:r>
      <w:r w:rsidRPr="00D34936">
        <w:rPr>
          <w:rFonts w:ascii="Cambria" w:hAnsi="Cambria" w:cs="Arial"/>
          <w:b/>
          <w:color w:val="auto"/>
          <w:sz w:val="22"/>
        </w:rPr>
        <w:t>Banková záruka</w:t>
      </w:r>
      <w:r w:rsidRPr="00D34936">
        <w:rPr>
          <w:rFonts w:ascii="Cambria" w:hAnsi="Cambria" w:cs="Arial"/>
          <w:color w:val="auto"/>
          <w:sz w:val="22"/>
        </w:rPr>
        <w:t xml:space="preserve">“). Z Bankovej záruky musí vyplývať </w:t>
      </w:r>
      <w:r w:rsidR="00BC59B7" w:rsidRPr="00D34936">
        <w:rPr>
          <w:rFonts w:ascii="Cambria" w:hAnsi="Cambria" w:cs="Arial"/>
          <w:color w:val="auto"/>
          <w:sz w:val="22"/>
        </w:rPr>
        <w:t xml:space="preserve">neodvolateľný </w:t>
      </w:r>
      <w:r w:rsidRPr="00D34936">
        <w:rPr>
          <w:rFonts w:ascii="Cambria" w:hAnsi="Cambria" w:cs="Arial"/>
          <w:color w:val="auto"/>
          <w:sz w:val="22"/>
        </w:rPr>
        <w:t xml:space="preserve">záväzok banky, ktorá vystavila Bankovú záruku, že na prvé požiadanie </w:t>
      </w:r>
      <w:r w:rsidR="00BC59B7" w:rsidRPr="00D34936">
        <w:rPr>
          <w:rFonts w:ascii="Cambria" w:hAnsi="Cambria" w:cs="Arial"/>
          <w:color w:val="auto"/>
          <w:sz w:val="22"/>
        </w:rPr>
        <w:t xml:space="preserve">a bez námietok </w:t>
      </w:r>
      <w:r w:rsidRPr="00D34936">
        <w:rPr>
          <w:rFonts w:ascii="Cambria" w:hAnsi="Cambria" w:cs="Arial"/>
          <w:color w:val="auto"/>
          <w:sz w:val="22"/>
        </w:rPr>
        <w:t xml:space="preserve">zaplatí Objednávateľovi akúkoľvek čiastku, ktorú Objednávateľ </w:t>
      </w:r>
      <w:r w:rsidR="00252BAA" w:rsidRPr="00D34936">
        <w:rPr>
          <w:rFonts w:ascii="Cambria" w:hAnsi="Cambria" w:cs="Arial"/>
          <w:color w:val="auto"/>
          <w:sz w:val="22"/>
        </w:rPr>
        <w:t xml:space="preserve">vyhlási </w:t>
      </w:r>
      <w:r w:rsidRPr="00D34936">
        <w:rPr>
          <w:rFonts w:ascii="Cambria" w:hAnsi="Cambria" w:cs="Arial"/>
          <w:color w:val="auto"/>
          <w:sz w:val="22"/>
        </w:rPr>
        <w:t>za splatnú podľa</w:t>
      </w:r>
      <w:r w:rsidR="00B43468" w:rsidRPr="00D34936">
        <w:rPr>
          <w:rFonts w:ascii="Cambria" w:hAnsi="Cambria" w:cs="Arial"/>
          <w:color w:val="auto"/>
          <w:sz w:val="22"/>
        </w:rPr>
        <w:t xml:space="preserve"> tejto Zmluvy, </w:t>
      </w:r>
      <w:r w:rsidRPr="00D34936">
        <w:rPr>
          <w:rFonts w:ascii="Cambria" w:hAnsi="Cambria" w:cs="Arial"/>
          <w:color w:val="auto"/>
          <w:sz w:val="22"/>
        </w:rPr>
        <w:t xml:space="preserve"> na</w:t>
      </w:r>
      <w:r w:rsidR="00B43468" w:rsidRPr="00D34936">
        <w:rPr>
          <w:rFonts w:ascii="Cambria" w:hAnsi="Cambria" w:cs="Arial"/>
          <w:color w:val="auto"/>
          <w:sz w:val="22"/>
        </w:rPr>
        <w:t xml:space="preserve"> jej</w:t>
      </w:r>
      <w:r w:rsidRPr="00D34936">
        <w:rPr>
          <w:rFonts w:ascii="Cambria" w:hAnsi="Cambria" w:cs="Arial"/>
          <w:color w:val="auto"/>
          <w:sz w:val="22"/>
        </w:rPr>
        <w:t xml:space="preserve"> základe </w:t>
      </w:r>
      <w:r w:rsidR="00B43468" w:rsidRPr="00D34936">
        <w:rPr>
          <w:rFonts w:ascii="Cambria" w:hAnsi="Cambria" w:cs="Arial"/>
          <w:color w:val="auto"/>
          <w:sz w:val="22"/>
        </w:rPr>
        <w:t>alebo v súvislosti s ňou</w:t>
      </w:r>
      <w:r w:rsidRPr="00D34936">
        <w:rPr>
          <w:rFonts w:ascii="Cambria" w:hAnsi="Cambria" w:cs="Arial"/>
          <w:color w:val="auto"/>
          <w:sz w:val="22"/>
        </w:rPr>
        <w:t>, najviac však do</w:t>
      </w:r>
      <w:r w:rsidR="00B43468" w:rsidRPr="00D34936">
        <w:rPr>
          <w:rFonts w:ascii="Cambria" w:hAnsi="Cambria" w:cs="Arial"/>
          <w:color w:val="auto"/>
          <w:sz w:val="22"/>
        </w:rPr>
        <w:t xml:space="preserve"> </w:t>
      </w:r>
      <w:r w:rsidRPr="00D34936">
        <w:rPr>
          <w:rFonts w:ascii="Cambria" w:hAnsi="Cambria" w:cs="Arial"/>
          <w:color w:val="auto"/>
          <w:sz w:val="22"/>
        </w:rPr>
        <w:t xml:space="preserve">výšky Bankovej záruky. </w:t>
      </w:r>
    </w:p>
    <w:p w14:paraId="0BFBAABD" w14:textId="1561C2A7" w:rsidR="00D62DB1" w:rsidRPr="00D34936" w:rsidRDefault="007C5BDB" w:rsidP="00D47FC9">
      <w:pPr>
        <w:numPr>
          <w:ilvl w:val="2"/>
          <w:numId w:val="15"/>
        </w:numPr>
        <w:spacing w:before="0" w:after="120" w:line="240" w:lineRule="auto"/>
        <w:jc w:val="both"/>
        <w:rPr>
          <w:rFonts w:ascii="Cambria" w:hAnsi="Cambria" w:cs="Arial"/>
          <w:color w:val="auto"/>
          <w:sz w:val="22"/>
        </w:rPr>
      </w:pPr>
      <w:bookmarkStart w:id="84" w:name="_Ref8128091"/>
      <w:r w:rsidRPr="00D34936">
        <w:rPr>
          <w:rFonts w:ascii="Cambria" w:hAnsi="Cambria" w:cs="Arial"/>
          <w:color w:val="auto"/>
          <w:sz w:val="22"/>
        </w:rPr>
        <w:t xml:space="preserve">Zhotoviteľ je povinný zriadiť a doručiť </w:t>
      </w:r>
      <w:r w:rsidRPr="00D34936">
        <w:rPr>
          <w:rFonts w:ascii="Cambria" w:hAnsi="Cambria" w:cs="Arial"/>
          <w:bCs/>
          <w:iCs/>
          <w:sz w:val="22"/>
        </w:rPr>
        <w:t>Objednávateľovi</w:t>
      </w:r>
      <w:r w:rsidRPr="00D34936">
        <w:rPr>
          <w:rFonts w:ascii="Cambria" w:hAnsi="Cambria" w:cs="Arial"/>
          <w:color w:val="auto"/>
          <w:sz w:val="22"/>
        </w:rPr>
        <w:t xml:space="preserve"> Bankovú záruku vo výške 10 % z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4234A8">
        <w:rPr>
          <w:rFonts w:ascii="Cambria" w:eastAsia="Calibri" w:hAnsi="Cambria" w:cs="Arial"/>
          <w:bCs/>
          <w:color w:val="000000"/>
          <w:sz w:val="22"/>
        </w:rPr>
        <w:t xml:space="preserve"> </w:t>
      </w:r>
      <w:r w:rsidRPr="00D34936">
        <w:rPr>
          <w:rFonts w:ascii="Cambria" w:hAnsi="Cambria" w:cs="Arial"/>
          <w:color w:val="auto"/>
          <w:sz w:val="22"/>
        </w:rPr>
        <w:t xml:space="preserve">najneskôr </w:t>
      </w:r>
      <w:r w:rsidR="00C57374" w:rsidRPr="00D34936">
        <w:rPr>
          <w:rFonts w:ascii="Cambria" w:hAnsi="Cambria" w:cs="Arial"/>
          <w:color w:val="auto"/>
          <w:sz w:val="22"/>
        </w:rPr>
        <w:t>do tridsiatich (30) dní odo dňa nadobudnutia účinnosti Zmluvy</w:t>
      </w:r>
      <w:r w:rsidRPr="00D34936">
        <w:rPr>
          <w:rFonts w:ascii="Cambria" w:hAnsi="Cambria" w:cs="Arial"/>
          <w:color w:val="auto"/>
          <w:sz w:val="22"/>
        </w:rPr>
        <w:t xml:space="preserve">. </w:t>
      </w:r>
      <w:r w:rsidR="00D62DB1" w:rsidRPr="00D34936">
        <w:rPr>
          <w:rFonts w:ascii="Cambria" w:hAnsi="Cambria" w:cs="Arial"/>
          <w:color w:val="auto"/>
          <w:sz w:val="22"/>
        </w:rPr>
        <w:t xml:space="preserve">Banková záruka musí byť platná a vymáhateľná </w:t>
      </w:r>
      <w:r w:rsidR="00303ABC" w:rsidRPr="00D34936">
        <w:rPr>
          <w:rFonts w:ascii="Cambria" w:hAnsi="Cambria" w:cs="Arial"/>
          <w:color w:val="auto"/>
          <w:sz w:val="22"/>
        </w:rPr>
        <w:t>od momentu jej vystavenia až do momentu vydania Preberacieho protokolu k  Dielu.</w:t>
      </w:r>
      <w:bookmarkEnd w:id="84"/>
      <w:r w:rsidR="00303ABC" w:rsidRPr="00D34936">
        <w:rPr>
          <w:rFonts w:ascii="Cambria" w:hAnsi="Cambria" w:cs="Arial"/>
          <w:color w:val="auto"/>
          <w:sz w:val="22"/>
        </w:rPr>
        <w:t xml:space="preserve"> </w:t>
      </w:r>
      <w:bookmarkEnd w:id="82"/>
      <w:bookmarkEnd w:id="83"/>
    </w:p>
    <w:p w14:paraId="55F13BD1" w14:textId="0160A44C" w:rsidR="00086CB1" w:rsidRPr="00D34936" w:rsidRDefault="00086CB1"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sz w:val="22"/>
        </w:rPr>
        <w:t xml:space="preserve">V prípade predĺženia resp. skrátenia termínov resp. lehôt, na ktoré je viazaný koniec </w:t>
      </w:r>
      <w:r w:rsidR="00E47A18" w:rsidRPr="00D34936">
        <w:rPr>
          <w:rFonts w:ascii="Cambria" w:hAnsi="Cambria" w:cs="Arial"/>
          <w:color w:val="auto"/>
          <w:sz w:val="22"/>
        </w:rPr>
        <w:t>trvania</w:t>
      </w:r>
      <w:r w:rsidR="00E47A18" w:rsidRPr="00D34936">
        <w:rPr>
          <w:rFonts w:ascii="Cambria" w:hAnsi="Cambria" w:cs="Arial"/>
          <w:sz w:val="22"/>
        </w:rPr>
        <w:t xml:space="preserve"> </w:t>
      </w:r>
      <w:r w:rsidR="0057158D" w:rsidRPr="00D34936">
        <w:rPr>
          <w:rFonts w:ascii="Cambria" w:hAnsi="Cambria" w:cs="Arial"/>
          <w:sz w:val="22"/>
        </w:rPr>
        <w:t xml:space="preserve">Bankovej </w:t>
      </w:r>
      <w:r w:rsidR="00E47A18" w:rsidRPr="00D34936">
        <w:rPr>
          <w:rFonts w:ascii="Cambria" w:hAnsi="Cambria" w:cs="Arial"/>
          <w:sz w:val="22"/>
        </w:rPr>
        <w:t>záruk</w:t>
      </w:r>
      <w:r w:rsidR="0057158D" w:rsidRPr="00D34936">
        <w:rPr>
          <w:rFonts w:ascii="Cambria" w:hAnsi="Cambria" w:cs="Arial"/>
          <w:sz w:val="22"/>
        </w:rPr>
        <w:t>y</w:t>
      </w:r>
      <w:r w:rsidRPr="00D34936">
        <w:rPr>
          <w:rFonts w:ascii="Cambria" w:hAnsi="Cambria" w:cs="Arial"/>
          <w:sz w:val="22"/>
        </w:rPr>
        <w:t xml:space="preserve">, sa vždy budú uplatňovať takto upravené lehoty. T. j. Zhotoviteľ je </w:t>
      </w:r>
      <w:r w:rsidR="0057158D" w:rsidRPr="00D34936">
        <w:rPr>
          <w:rFonts w:ascii="Cambria" w:hAnsi="Cambria" w:cs="Arial"/>
          <w:sz w:val="22"/>
        </w:rPr>
        <w:t xml:space="preserve">trvanie Bankovej </w:t>
      </w:r>
      <w:r w:rsidR="00E47A18" w:rsidRPr="00D34936">
        <w:rPr>
          <w:rFonts w:ascii="Cambria" w:hAnsi="Cambria" w:cs="Arial"/>
          <w:sz w:val="22"/>
        </w:rPr>
        <w:t>záruk</w:t>
      </w:r>
      <w:r w:rsidR="0057158D" w:rsidRPr="00D34936">
        <w:rPr>
          <w:rFonts w:ascii="Cambria" w:hAnsi="Cambria" w:cs="Arial"/>
          <w:sz w:val="22"/>
        </w:rPr>
        <w:t>y</w:t>
      </w:r>
      <w:r w:rsidR="00E47A18" w:rsidRPr="00D34936">
        <w:rPr>
          <w:rFonts w:ascii="Cambria" w:hAnsi="Cambria" w:cs="Arial"/>
          <w:sz w:val="22"/>
        </w:rPr>
        <w:t xml:space="preserve"> </w:t>
      </w:r>
      <w:r w:rsidRPr="00D34936">
        <w:rPr>
          <w:rFonts w:ascii="Cambria" w:hAnsi="Cambria" w:cs="Arial"/>
          <w:sz w:val="22"/>
        </w:rPr>
        <w:t>povinný upraviť (povinnosť predĺžiť, resp. oprávnenie skrátiť) primerane v závislosti od úpravy týchto termínov resp. lehôt</w:t>
      </w:r>
      <w:r w:rsidR="00E47A18" w:rsidRPr="00D34936">
        <w:rPr>
          <w:rFonts w:ascii="Cambria" w:hAnsi="Cambria" w:cs="Arial"/>
          <w:sz w:val="22"/>
        </w:rPr>
        <w:t>. V prípade úpravy týchto termínov</w:t>
      </w:r>
      <w:r w:rsidR="00252BAA" w:rsidRPr="00D34936">
        <w:rPr>
          <w:rFonts w:ascii="Cambria" w:hAnsi="Cambria" w:cs="Arial"/>
          <w:sz w:val="22"/>
        </w:rPr>
        <w:t>,</w:t>
      </w:r>
      <w:r w:rsidR="00E47A18" w:rsidRPr="00D34936">
        <w:rPr>
          <w:rFonts w:ascii="Cambria" w:hAnsi="Cambria" w:cs="Arial"/>
          <w:sz w:val="22"/>
        </w:rPr>
        <w:t xml:space="preserve"> resp. lehôt je Zhotoviteľ vždy povinný Objednávateľovi predložiť upravenú Bankovú záruku zodpovedajúcu </w:t>
      </w:r>
      <w:r w:rsidR="00907A36" w:rsidRPr="00D34936">
        <w:rPr>
          <w:rFonts w:ascii="Cambria" w:hAnsi="Cambria" w:cs="Arial"/>
          <w:sz w:val="22"/>
        </w:rPr>
        <w:t>novým termínom a</w:t>
      </w:r>
      <w:r w:rsidR="0057158D" w:rsidRPr="00D34936">
        <w:rPr>
          <w:rFonts w:ascii="Cambria" w:hAnsi="Cambria" w:cs="Arial"/>
          <w:sz w:val="22"/>
        </w:rPr>
        <w:t> </w:t>
      </w:r>
      <w:r w:rsidR="00907A36" w:rsidRPr="00D34936">
        <w:rPr>
          <w:rFonts w:ascii="Cambria" w:hAnsi="Cambria" w:cs="Arial"/>
          <w:sz w:val="22"/>
        </w:rPr>
        <w:t>lehotám</w:t>
      </w:r>
      <w:r w:rsidR="0057158D" w:rsidRPr="00D34936">
        <w:rPr>
          <w:rFonts w:ascii="Cambria" w:hAnsi="Cambria" w:cs="Arial"/>
          <w:sz w:val="22"/>
        </w:rPr>
        <w:t>.</w:t>
      </w:r>
      <w:r w:rsidR="0039492B" w:rsidRPr="00D34936">
        <w:rPr>
          <w:rFonts w:ascii="Cambria" w:hAnsi="Cambria" w:cs="Arial"/>
          <w:sz w:val="22"/>
        </w:rPr>
        <w:t xml:space="preserve"> V prípade predĺženia Lehoty vykonania Diela je Zhotoviteľ povinný Objednávateľovi predložiť predĺženú Bankovú záruku najneskôr d</w:t>
      </w:r>
      <w:r w:rsidR="00A85EA2" w:rsidRPr="00D34936">
        <w:rPr>
          <w:rFonts w:ascii="Cambria" w:hAnsi="Cambria" w:cs="Arial"/>
          <w:sz w:val="22"/>
        </w:rPr>
        <w:t>o 30 dní pred uplynutím pôvodnej doby platnosti Bankovej záruky.</w:t>
      </w:r>
    </w:p>
    <w:p w14:paraId="50D1C763" w14:textId="3C9B9D65" w:rsidR="00D62DB1" w:rsidRPr="00D34936" w:rsidRDefault="00D62DB1" w:rsidP="00D47FC9">
      <w:pPr>
        <w:numPr>
          <w:ilvl w:val="2"/>
          <w:numId w:val="15"/>
        </w:numPr>
        <w:spacing w:before="0" w:after="120" w:line="240" w:lineRule="auto"/>
        <w:jc w:val="both"/>
        <w:rPr>
          <w:rFonts w:ascii="Cambria" w:hAnsi="Cambria" w:cs="Arial"/>
          <w:b/>
          <w:sz w:val="22"/>
        </w:rPr>
      </w:pPr>
      <w:r w:rsidRPr="00D34936">
        <w:rPr>
          <w:rFonts w:ascii="Cambria" w:hAnsi="Cambria" w:cs="Arial"/>
          <w:color w:val="auto"/>
          <w:sz w:val="22"/>
        </w:rPr>
        <w:lastRenderedPageBreak/>
        <w:t xml:space="preserve">Objednávateľ je oprávnený čerpať Bankovú záruku na akúkoľvek splatnú čiastku, ktorá Objednávateľovi vznikne z tejto Zmluvy alebo v súvislosti s ňou (vrátane čiastok splatných z </w:t>
      </w:r>
      <w:r w:rsidRPr="00D34936">
        <w:rPr>
          <w:rFonts w:ascii="Cambria" w:hAnsi="Cambria" w:cs="Arial"/>
          <w:sz w:val="22"/>
        </w:rPr>
        <w:t>dôvodu</w:t>
      </w:r>
      <w:r w:rsidRPr="00D34936">
        <w:rPr>
          <w:rFonts w:ascii="Cambria" w:hAnsi="Cambria" w:cs="Arial"/>
          <w:color w:val="auto"/>
          <w:sz w:val="22"/>
        </w:rPr>
        <w:t xml:space="preserve"> nedodržania tejto Zmluvy zo strany Zhotoviteľa</w:t>
      </w:r>
      <w:r w:rsidR="0027294F" w:rsidRPr="00D34936">
        <w:rPr>
          <w:rFonts w:ascii="Cambria" w:hAnsi="Cambria" w:cs="Arial"/>
          <w:color w:val="auto"/>
          <w:sz w:val="22"/>
        </w:rPr>
        <w:t xml:space="preserve"> ako aj pre prípad odstúpenia od Zmluvy</w:t>
      </w:r>
      <w:r w:rsidRPr="00D34936">
        <w:rPr>
          <w:rFonts w:ascii="Cambria" w:hAnsi="Cambria" w:cs="Arial"/>
          <w:color w:val="auto"/>
          <w:sz w:val="22"/>
        </w:rPr>
        <w:t>). V prípade čerpania Bankovej záruky o tom Objednávateľ Zhotoviteľa bezodkladne informuje. V takom prípade je Zhotoviteľ bezodkladne, najneskôr do piatich</w:t>
      </w:r>
      <w:r w:rsidR="00252BAA" w:rsidRPr="00D34936">
        <w:rPr>
          <w:rFonts w:ascii="Cambria" w:hAnsi="Cambria" w:cs="Arial"/>
          <w:color w:val="auto"/>
          <w:sz w:val="22"/>
        </w:rPr>
        <w:t xml:space="preserve"> (5)</w:t>
      </w:r>
      <w:r w:rsidRPr="00D34936">
        <w:rPr>
          <w:rFonts w:ascii="Cambria" w:hAnsi="Cambria" w:cs="Arial"/>
          <w:color w:val="auto"/>
          <w:sz w:val="22"/>
        </w:rPr>
        <w:t xml:space="preserve"> pracovných dní od kedy sa </w:t>
      </w:r>
      <w:r w:rsidRPr="00D34936">
        <w:rPr>
          <w:rFonts w:ascii="Cambria" w:hAnsi="Cambria" w:cs="Arial"/>
          <w:sz w:val="22"/>
        </w:rPr>
        <w:t>dozvie o čerpaní Bankovej záruky, doplniť Bankovú záruku do plnej výšky podľa</w:t>
      </w:r>
      <w:r w:rsidR="00EC040D" w:rsidRPr="00D34936">
        <w:rPr>
          <w:rFonts w:ascii="Cambria" w:hAnsi="Cambria" w:cs="Arial"/>
          <w:sz w:val="22"/>
        </w:rPr>
        <w:t xml:space="preserve"> okolností</w:t>
      </w:r>
      <w:r w:rsidRPr="00D34936">
        <w:rPr>
          <w:rFonts w:ascii="Cambria" w:hAnsi="Cambria" w:cs="Arial"/>
          <w:sz w:val="22"/>
        </w:rPr>
        <w:t xml:space="preserve"> bodu </w:t>
      </w:r>
      <w:r w:rsidR="00C73432" w:rsidRPr="00D34936">
        <w:rPr>
          <w:rFonts w:ascii="Cambria" w:hAnsi="Cambria" w:cs="Arial"/>
          <w:sz w:val="22"/>
        </w:rPr>
        <w:fldChar w:fldCharType="begin"/>
      </w:r>
      <w:r w:rsidR="00C73432" w:rsidRPr="00D34936">
        <w:rPr>
          <w:rFonts w:ascii="Cambria" w:hAnsi="Cambria" w:cs="Arial"/>
          <w:sz w:val="22"/>
        </w:rPr>
        <w:instrText xml:space="preserve"> REF _Ref8128091 \r \h </w:instrText>
      </w:r>
      <w:r w:rsidR="00B76034" w:rsidRPr="00D34936">
        <w:rPr>
          <w:rFonts w:ascii="Cambria" w:hAnsi="Cambria" w:cs="Arial"/>
          <w:sz w:val="22"/>
        </w:rPr>
        <w:instrText xml:space="preserve"> \* MERGEFORMAT </w:instrText>
      </w:r>
      <w:r w:rsidR="00C73432" w:rsidRPr="00D34936">
        <w:rPr>
          <w:rFonts w:ascii="Cambria" w:hAnsi="Cambria" w:cs="Arial"/>
          <w:sz w:val="22"/>
        </w:rPr>
      </w:r>
      <w:r w:rsidR="00C73432" w:rsidRPr="00D34936">
        <w:rPr>
          <w:rFonts w:ascii="Cambria" w:hAnsi="Cambria" w:cs="Arial"/>
          <w:sz w:val="22"/>
        </w:rPr>
        <w:fldChar w:fldCharType="separate"/>
      </w:r>
      <w:r w:rsidR="00180B8B">
        <w:rPr>
          <w:rFonts w:ascii="Cambria" w:hAnsi="Cambria" w:cs="Arial"/>
          <w:sz w:val="22"/>
        </w:rPr>
        <w:t>5.11.2</w:t>
      </w:r>
      <w:r w:rsidR="00C73432" w:rsidRPr="00D34936">
        <w:rPr>
          <w:rFonts w:ascii="Cambria" w:hAnsi="Cambria" w:cs="Arial"/>
          <w:sz w:val="22"/>
        </w:rPr>
        <w:fldChar w:fldCharType="end"/>
      </w:r>
      <w:r w:rsidR="00C73432" w:rsidRPr="00D34936">
        <w:rPr>
          <w:rFonts w:ascii="Cambria" w:hAnsi="Cambria" w:cs="Arial"/>
          <w:sz w:val="22"/>
        </w:rPr>
        <w:t xml:space="preserve"> </w:t>
      </w:r>
      <w:r w:rsidRPr="00D34936">
        <w:rPr>
          <w:rFonts w:ascii="Cambria" w:hAnsi="Cambria" w:cs="Arial"/>
          <w:sz w:val="22"/>
        </w:rPr>
        <w:t xml:space="preserve">tejto Zmluvy. Po doplnení Bankovej záruky do plnej výšky platia ustanovenia tohto bodu </w:t>
      </w:r>
      <w:r w:rsidR="00E82378" w:rsidRPr="00D34936">
        <w:rPr>
          <w:rFonts w:ascii="Cambria" w:hAnsi="Cambria" w:cs="Arial"/>
          <w:sz w:val="22"/>
        </w:rPr>
        <w:fldChar w:fldCharType="begin"/>
      </w:r>
      <w:r w:rsidR="00E82378" w:rsidRPr="00D34936">
        <w:rPr>
          <w:rFonts w:ascii="Cambria" w:hAnsi="Cambria" w:cs="Arial"/>
          <w:sz w:val="22"/>
        </w:rPr>
        <w:instrText xml:space="preserve"> REF _Ref48046870 \n \h </w:instrText>
      </w:r>
      <w:r w:rsidR="00634610" w:rsidRPr="00D34936">
        <w:rPr>
          <w:rFonts w:ascii="Cambria" w:hAnsi="Cambria" w:cs="Arial"/>
          <w:sz w:val="22"/>
        </w:rPr>
        <w:instrText xml:space="preserve"> \* MERGEFORMAT </w:instrText>
      </w:r>
      <w:r w:rsidR="00E82378" w:rsidRPr="00D34936">
        <w:rPr>
          <w:rFonts w:ascii="Cambria" w:hAnsi="Cambria" w:cs="Arial"/>
          <w:sz w:val="22"/>
        </w:rPr>
      </w:r>
      <w:r w:rsidR="00E82378" w:rsidRPr="00D34936">
        <w:rPr>
          <w:rFonts w:ascii="Cambria" w:hAnsi="Cambria" w:cs="Arial"/>
          <w:sz w:val="22"/>
        </w:rPr>
        <w:fldChar w:fldCharType="separate"/>
      </w:r>
      <w:r w:rsidR="00180B8B">
        <w:rPr>
          <w:rFonts w:ascii="Cambria" w:hAnsi="Cambria" w:cs="Arial"/>
          <w:sz w:val="22"/>
        </w:rPr>
        <w:t>5.11</w:t>
      </w:r>
      <w:r w:rsidR="00E82378" w:rsidRPr="00D34936">
        <w:rPr>
          <w:rFonts w:ascii="Cambria" w:hAnsi="Cambria" w:cs="Arial"/>
          <w:sz w:val="22"/>
        </w:rPr>
        <w:fldChar w:fldCharType="end"/>
      </w:r>
      <w:r w:rsidR="00E82378" w:rsidRPr="00D34936">
        <w:rPr>
          <w:rFonts w:ascii="Cambria" w:hAnsi="Cambria" w:cs="Arial"/>
          <w:sz w:val="22"/>
        </w:rPr>
        <w:t xml:space="preserve"> </w:t>
      </w:r>
      <w:r w:rsidRPr="00D34936">
        <w:rPr>
          <w:rFonts w:ascii="Cambria" w:hAnsi="Cambria" w:cs="Arial"/>
          <w:sz w:val="22"/>
        </w:rPr>
        <w:t>opäť primerane.</w:t>
      </w:r>
    </w:p>
    <w:p w14:paraId="52D3E180" w14:textId="10DC3E5F" w:rsidR="00A01D21" w:rsidRPr="00D34936" w:rsidRDefault="00A01D21"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Rokovací jazyk</w:t>
      </w:r>
    </w:p>
    <w:p w14:paraId="6C518B44" w14:textId="47753782" w:rsidR="00A01D21" w:rsidRPr="00D34936" w:rsidRDefault="00A01D21"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Rokovacím jazykom je slovenský prípadne český jazyk</w:t>
      </w:r>
      <w:r w:rsidR="007274AB" w:rsidRPr="00D34936">
        <w:rPr>
          <w:rFonts w:ascii="Cambria" w:hAnsi="Cambria" w:cs="Arial"/>
          <w:color w:val="000000"/>
          <w:sz w:val="22"/>
        </w:rPr>
        <w:t xml:space="preserve"> ak v tejto Zmluve nie je výslovne uvedené inak</w:t>
      </w:r>
      <w:r w:rsidRPr="00D34936">
        <w:rPr>
          <w:rFonts w:ascii="Cambria" w:hAnsi="Cambria" w:cs="Arial"/>
          <w:color w:val="000000"/>
          <w:sz w:val="22"/>
        </w:rPr>
        <w:t>. Akékoľvek dokumenty vrátane všetkej Dokumentácie Zhotoviteľa, montážneho</w:t>
      </w:r>
      <w:r w:rsidR="00C73432" w:rsidRPr="00D34936">
        <w:rPr>
          <w:rFonts w:ascii="Cambria" w:hAnsi="Cambria" w:cs="Arial"/>
          <w:color w:val="000000"/>
          <w:sz w:val="22"/>
        </w:rPr>
        <w:t>/stavebného</w:t>
      </w:r>
      <w:r w:rsidRPr="00D34936">
        <w:rPr>
          <w:rFonts w:ascii="Cambria" w:hAnsi="Cambria" w:cs="Arial"/>
          <w:color w:val="000000"/>
          <w:sz w:val="22"/>
        </w:rPr>
        <w:t xml:space="preserve"> denníka, príručiek a akejkoľvek inej dokumentácie</w:t>
      </w:r>
      <w:r w:rsidR="008B092D" w:rsidRPr="00D34936">
        <w:rPr>
          <w:rFonts w:ascii="Cambria" w:hAnsi="Cambria" w:cs="Arial"/>
          <w:color w:val="000000"/>
          <w:sz w:val="22"/>
        </w:rPr>
        <w:t xml:space="preserve"> budú vyhotovené v slovenskom jazyku resp. v českom jazyku. V prípade, ak Zhotoviteľ resp. Subdodávatelia budú pracovať v inom ako slovenskom resp. českom jazyku je Zhotoviteľ povinný zabezpečiť akékoľvek a všetky preklady</w:t>
      </w:r>
      <w:r w:rsidR="00AC22DA" w:rsidRPr="00D34936">
        <w:rPr>
          <w:rFonts w:ascii="Cambria" w:hAnsi="Cambria" w:cs="Arial"/>
          <w:color w:val="000000"/>
          <w:sz w:val="22"/>
        </w:rPr>
        <w:t xml:space="preserve"> a </w:t>
      </w:r>
      <w:r w:rsidR="008B092D" w:rsidRPr="00D34936">
        <w:rPr>
          <w:rFonts w:ascii="Cambria" w:hAnsi="Cambria" w:cs="Arial"/>
          <w:color w:val="000000"/>
          <w:sz w:val="22"/>
        </w:rPr>
        <w:t>tlmočenie</w:t>
      </w:r>
      <w:r w:rsidR="00AC22DA" w:rsidRPr="00D34936">
        <w:rPr>
          <w:rFonts w:ascii="Cambria" w:hAnsi="Cambria" w:cs="Arial"/>
          <w:color w:val="000000"/>
          <w:sz w:val="22"/>
        </w:rPr>
        <w:t xml:space="preserve"> do rokovacieho jazyka na vlastné náklady</w:t>
      </w:r>
      <w:r w:rsidR="00034305" w:rsidRPr="00D34936">
        <w:rPr>
          <w:rFonts w:ascii="Cambria" w:hAnsi="Cambria" w:cs="Arial"/>
          <w:color w:val="000000"/>
          <w:sz w:val="22"/>
        </w:rPr>
        <w:t>, ak v tejto Zmluve nie je výslovne uvedené inak</w:t>
      </w:r>
      <w:r w:rsidR="00AC22DA" w:rsidRPr="00D34936">
        <w:rPr>
          <w:rFonts w:ascii="Cambria" w:hAnsi="Cambria" w:cs="Arial"/>
          <w:color w:val="000000"/>
          <w:sz w:val="22"/>
        </w:rPr>
        <w:t>.</w:t>
      </w:r>
    </w:p>
    <w:p w14:paraId="36A99427" w14:textId="7BC3D2A8" w:rsidR="00402970" w:rsidRPr="00D34936" w:rsidRDefault="00402970" w:rsidP="00D47FC9">
      <w:pPr>
        <w:numPr>
          <w:ilvl w:val="1"/>
          <w:numId w:val="15"/>
        </w:numPr>
        <w:spacing w:before="0" w:after="120" w:line="240" w:lineRule="auto"/>
        <w:jc w:val="both"/>
        <w:rPr>
          <w:rFonts w:ascii="Cambria" w:hAnsi="Cambria" w:cs="Arial"/>
          <w:b/>
          <w:bCs/>
          <w:sz w:val="22"/>
        </w:rPr>
      </w:pPr>
      <w:bookmarkStart w:id="85" w:name="_Ref517947464"/>
      <w:r w:rsidRPr="00D34936">
        <w:rPr>
          <w:rFonts w:ascii="Cambria" w:hAnsi="Cambria" w:cs="Arial"/>
          <w:b/>
          <w:bCs/>
          <w:sz w:val="22"/>
        </w:rPr>
        <w:t>Mlčanlivosť</w:t>
      </w:r>
      <w:bookmarkEnd w:id="85"/>
    </w:p>
    <w:p w14:paraId="5590B406" w14:textId="1AD34358" w:rsidR="002A230B" w:rsidRPr="00D34936" w:rsidRDefault="002A230B"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D34936">
        <w:rPr>
          <w:rFonts w:ascii="Cambria" w:hAnsi="Cambria" w:cs="Arial"/>
          <w:color w:val="000000"/>
          <w:sz w:val="22"/>
        </w:rPr>
        <w:t xml:space="preserve"> (ďalej len “</w:t>
      </w:r>
      <w:r w:rsidR="00EF7D55" w:rsidRPr="00D34936">
        <w:rPr>
          <w:rFonts w:ascii="Cambria" w:hAnsi="Cambria" w:cs="Arial"/>
          <w:b/>
          <w:color w:val="000000"/>
          <w:sz w:val="22"/>
        </w:rPr>
        <w:t>Dôverné informácie</w:t>
      </w:r>
      <w:r w:rsidR="00EF7D55" w:rsidRPr="00D34936">
        <w:rPr>
          <w:rFonts w:ascii="Cambria" w:hAnsi="Cambria" w:cs="Arial"/>
          <w:color w:val="000000"/>
          <w:sz w:val="22"/>
        </w:rPr>
        <w:t xml:space="preserve">”). </w:t>
      </w:r>
      <w:bookmarkStart w:id="86" w:name="_Hlk495575053"/>
    </w:p>
    <w:p w14:paraId="53FB89AD" w14:textId="77777777" w:rsidR="002A230B" w:rsidRPr="00D34936" w:rsidRDefault="002A230B" w:rsidP="00D47FC9">
      <w:pPr>
        <w:numPr>
          <w:ilvl w:val="2"/>
          <w:numId w:val="15"/>
        </w:numPr>
        <w:spacing w:before="0" w:after="120" w:line="240" w:lineRule="auto"/>
        <w:jc w:val="both"/>
        <w:rPr>
          <w:rFonts w:ascii="Cambria" w:hAnsi="Cambria" w:cs="Arial"/>
          <w:color w:val="000000"/>
          <w:sz w:val="22"/>
        </w:rPr>
      </w:pPr>
      <w:bookmarkStart w:id="87" w:name="_Ref518494073"/>
      <w:r w:rsidRPr="00D34936">
        <w:rPr>
          <w:rFonts w:ascii="Cambria" w:hAnsi="Cambria" w:cs="Arial"/>
          <w:color w:val="000000"/>
          <w:sz w:val="22"/>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7"/>
    </w:p>
    <w:p w14:paraId="73DD97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pre plnenie jej povinností podľa tejto Zmluvy,</w:t>
      </w:r>
    </w:p>
    <w:p w14:paraId="5D93DD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na to bude povinná podľa právneho predpisu alebo podľa vykonateľného rozhodnutia, opatrenia alebo výzvy príslušného orgánu verejnej moci,</w:t>
      </w:r>
    </w:p>
    <w:p w14:paraId="0C9AB544"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v súdnych, rozhodcovských, správnych a iných obdobných konaniach,</w:t>
      </w:r>
    </w:p>
    <w:p w14:paraId="2628B836"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treťou osobou bude osoba, ktorá má vo vzťahu k Zmluvnej strane postavenie ovládajúcej osoby alebo ovládanej osoby podľa príslušných ustanovení Obchodného zákonníka. </w:t>
      </w:r>
    </w:p>
    <w:p w14:paraId="3C5DE9BE" w14:textId="350C33BD" w:rsidR="00AE4F15" w:rsidRPr="00D34936" w:rsidRDefault="00AE4F15"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Zmluvné strany sa dohodli, že obsah Zmluvy, vrátane obsahu všetkých jej príloh, je verejný a nevzťahujú sa naň ustanovenia o ochrane informácií ako to ustanovuje bod </w:t>
      </w:r>
      <w:r w:rsidRPr="00D34936">
        <w:rPr>
          <w:rFonts w:ascii="Cambria" w:hAnsi="Cambria" w:cs="Arial"/>
          <w:color w:val="000000"/>
          <w:sz w:val="22"/>
        </w:rPr>
        <w:fldChar w:fldCharType="begin"/>
      </w:r>
      <w:r w:rsidRPr="00D34936">
        <w:rPr>
          <w:rFonts w:ascii="Cambria" w:hAnsi="Cambria" w:cs="Arial"/>
          <w:color w:val="000000"/>
          <w:sz w:val="22"/>
        </w:rPr>
        <w:instrText xml:space="preserve"> REF _Ref518494073 \r \h </w:instrText>
      </w:r>
      <w:r w:rsidR="00B76034" w:rsidRPr="00D34936">
        <w:rPr>
          <w:rFonts w:ascii="Cambria" w:hAnsi="Cambria" w:cs="Arial"/>
          <w:color w:val="000000"/>
          <w:sz w:val="22"/>
        </w:rPr>
        <w:instrText xml:space="preserve"> \* MERGEFORMAT </w:instrText>
      </w:r>
      <w:r w:rsidRPr="00D34936">
        <w:rPr>
          <w:rFonts w:ascii="Cambria" w:hAnsi="Cambria" w:cs="Arial"/>
          <w:color w:val="000000"/>
          <w:sz w:val="22"/>
        </w:rPr>
      </w:r>
      <w:r w:rsidRPr="00D34936">
        <w:rPr>
          <w:rFonts w:ascii="Cambria" w:hAnsi="Cambria" w:cs="Arial"/>
          <w:color w:val="000000"/>
          <w:sz w:val="22"/>
        </w:rPr>
        <w:fldChar w:fldCharType="separate"/>
      </w:r>
      <w:r w:rsidR="00180B8B">
        <w:rPr>
          <w:rFonts w:ascii="Cambria" w:hAnsi="Cambria" w:cs="Arial"/>
          <w:color w:val="000000"/>
          <w:sz w:val="22"/>
        </w:rPr>
        <w:t>5.13.2</w:t>
      </w:r>
      <w:r w:rsidRPr="00D34936">
        <w:rPr>
          <w:rFonts w:ascii="Cambria" w:hAnsi="Cambria" w:cs="Arial"/>
          <w:color w:val="000000"/>
          <w:sz w:val="22"/>
        </w:rPr>
        <w:fldChar w:fldCharType="end"/>
      </w:r>
      <w:r w:rsidRPr="00D34936">
        <w:rPr>
          <w:rFonts w:ascii="Cambria" w:hAnsi="Cambria" w:cs="Arial"/>
          <w:color w:val="000000"/>
          <w:sz w:val="22"/>
        </w:rPr>
        <w:t xml:space="preserve"> tejto Zmluvy.</w:t>
      </w:r>
    </w:p>
    <w:bookmarkEnd w:id="86"/>
    <w:p w14:paraId="22EA8835" w14:textId="77777777" w:rsidR="00AC0AB6" w:rsidRPr="00D34936" w:rsidRDefault="00AC0AB6"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Konflikt záujmov</w:t>
      </w:r>
    </w:p>
    <w:p w14:paraId="0B33EC1C" w14:textId="46500BF6" w:rsidR="00AC0AB6" w:rsidRPr="00D34936" w:rsidRDefault="00AC0AB6"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Zhotoviteľ vyvinie všetko </w:t>
      </w:r>
      <w:r w:rsidR="000C1706" w:rsidRPr="00D34936">
        <w:rPr>
          <w:rFonts w:ascii="Cambria" w:hAnsi="Cambria" w:cs="Arial"/>
          <w:color w:val="000000"/>
          <w:sz w:val="22"/>
        </w:rPr>
        <w:t>úsilie a príjme všetky nevyhnutné opatrenia</w:t>
      </w:r>
      <w:r w:rsidR="003C4337" w:rsidRPr="00D34936">
        <w:rPr>
          <w:rFonts w:ascii="Cambria" w:hAnsi="Cambria" w:cs="Arial"/>
          <w:color w:val="000000"/>
          <w:sz w:val="22"/>
        </w:rPr>
        <w:t>, aby</w:t>
      </w:r>
      <w:r w:rsidR="000C1706" w:rsidRPr="00D34936">
        <w:rPr>
          <w:rFonts w:ascii="Cambria" w:hAnsi="Cambria" w:cs="Arial"/>
          <w:color w:val="000000"/>
          <w:sz w:val="22"/>
        </w:rPr>
        <w:t xml:space="preserve"> on a jeho Subdodávatelia zabránili akejkoľvek situácií, kedy by plnenie tejto Zmluvy malo alebo mohlo byť ohrozené </w:t>
      </w:r>
      <w:r w:rsidR="00862F36" w:rsidRPr="00D34936">
        <w:rPr>
          <w:rFonts w:ascii="Cambria" w:hAnsi="Cambria" w:cs="Arial"/>
          <w:color w:val="000000"/>
          <w:sz w:val="22"/>
        </w:rPr>
        <w:t xml:space="preserve">z dôvodu ekonomických, politických, národnostných, rodinných </w:t>
      </w:r>
      <w:r w:rsidR="00862F36" w:rsidRPr="00D34936">
        <w:rPr>
          <w:rFonts w:ascii="Cambria" w:hAnsi="Cambria" w:cs="Arial"/>
          <w:color w:val="000000"/>
          <w:sz w:val="22"/>
        </w:rPr>
        <w:lastRenderedPageBreak/>
        <w:t>alebo akýchkoľvek iných obdobných väzieb</w:t>
      </w:r>
      <w:r w:rsidR="003C4337" w:rsidRPr="00D34936">
        <w:rPr>
          <w:rFonts w:ascii="Cambria" w:hAnsi="Cambria" w:cs="Arial"/>
          <w:color w:val="000000"/>
          <w:sz w:val="22"/>
        </w:rPr>
        <w:t xml:space="preserve"> alebo inej formy spoločného záujmu </w:t>
      </w:r>
      <w:r w:rsidR="007A1F20" w:rsidRPr="00D34936">
        <w:rPr>
          <w:rFonts w:ascii="Cambria" w:hAnsi="Cambria" w:cs="Arial"/>
          <w:color w:val="000000"/>
          <w:sz w:val="22"/>
        </w:rPr>
        <w:t>a/alebo aby došlo k</w:t>
      </w:r>
      <w:r w:rsidR="000E4F5F" w:rsidRPr="00D34936">
        <w:rPr>
          <w:rFonts w:ascii="Cambria" w:hAnsi="Cambria" w:cs="Arial"/>
          <w:color w:val="000000"/>
          <w:sz w:val="22"/>
        </w:rPr>
        <w:t>u konfliktu záujmov ako je opísaný v ustanovení § 23 Zákona o verejnom obstarávaní</w:t>
      </w:r>
      <w:r w:rsidR="007A1F20" w:rsidRPr="00D34936">
        <w:rPr>
          <w:rFonts w:ascii="Cambria" w:hAnsi="Cambria" w:cs="Arial"/>
          <w:color w:val="000000"/>
          <w:sz w:val="22"/>
        </w:rPr>
        <w:t xml:space="preserve"> </w:t>
      </w:r>
      <w:r w:rsidR="003C4337" w:rsidRPr="00D34936">
        <w:rPr>
          <w:rFonts w:ascii="Cambria" w:hAnsi="Cambria" w:cs="Arial"/>
          <w:color w:val="000000"/>
          <w:sz w:val="22"/>
        </w:rPr>
        <w:t>(ďalej aj ako „</w:t>
      </w:r>
      <w:r w:rsidR="003C4337" w:rsidRPr="00D34936">
        <w:rPr>
          <w:rFonts w:ascii="Cambria" w:hAnsi="Cambria" w:cs="Arial"/>
          <w:b/>
          <w:color w:val="000000"/>
          <w:sz w:val="22"/>
        </w:rPr>
        <w:t>Konflikt záujmov</w:t>
      </w:r>
      <w:r w:rsidR="003C4337" w:rsidRPr="00D34936">
        <w:rPr>
          <w:rFonts w:ascii="Cambria" w:hAnsi="Cambria" w:cs="Arial"/>
          <w:color w:val="000000"/>
          <w:sz w:val="22"/>
        </w:rPr>
        <w:t>“).</w:t>
      </w:r>
    </w:p>
    <w:p w14:paraId="7AC028B0" w14:textId="0D4D00FE" w:rsidR="003C4337" w:rsidRPr="00D34936" w:rsidRDefault="003C4337"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V prípade výskytu akejkoľvek situácie</w:t>
      </w:r>
      <w:r w:rsidR="00420A6D" w:rsidRPr="00D34936">
        <w:rPr>
          <w:rFonts w:ascii="Cambria" w:hAnsi="Cambria" w:cs="Arial"/>
          <w:color w:val="000000"/>
          <w:sz w:val="22"/>
        </w:rPr>
        <w:t xml:space="preserve">, kedy by nastal alebo by taká situácia smerovala k tomu, že nastane Konflikt záujmov, Zhotoviteľ je o tom povinný bezodkladne informovať Objednávateľa v písomnej forme. </w:t>
      </w:r>
      <w:r w:rsidR="004D1A46" w:rsidRPr="00D34936">
        <w:rPr>
          <w:rFonts w:ascii="Cambria" w:hAnsi="Cambria" w:cs="Arial"/>
          <w:color w:val="000000"/>
          <w:sz w:val="22"/>
        </w:rPr>
        <w:t>Zhotoviteľ príjme všetky nevyhnutné kroky k tomu, aby bol Konflikt záujmov odvrátený</w:t>
      </w:r>
      <w:r w:rsidR="00AD37E8" w:rsidRPr="00D34936">
        <w:rPr>
          <w:rFonts w:ascii="Cambria" w:hAnsi="Cambria" w:cs="Arial"/>
          <w:color w:val="000000"/>
          <w:sz w:val="22"/>
        </w:rPr>
        <w:t xml:space="preserve"> alebo odstránený</w:t>
      </w:r>
      <w:r w:rsidR="004D1A46" w:rsidRPr="00D34936">
        <w:rPr>
          <w:rFonts w:ascii="Cambria" w:hAnsi="Cambria" w:cs="Arial"/>
          <w:color w:val="000000"/>
          <w:sz w:val="22"/>
        </w:rPr>
        <w:t xml:space="preserve">. </w:t>
      </w:r>
    </w:p>
    <w:p w14:paraId="06CAB66F" w14:textId="202C9C86" w:rsidR="00541CD1" w:rsidRDefault="00541CD1" w:rsidP="00D47FC9">
      <w:pPr>
        <w:numPr>
          <w:ilvl w:val="1"/>
          <w:numId w:val="15"/>
        </w:numPr>
        <w:spacing w:before="0" w:after="120" w:line="240" w:lineRule="auto"/>
        <w:jc w:val="both"/>
        <w:rPr>
          <w:rFonts w:ascii="Cambria" w:hAnsi="Cambria" w:cs="Arial"/>
          <w:b/>
          <w:bCs/>
          <w:sz w:val="22"/>
        </w:rPr>
      </w:pPr>
      <w:bookmarkStart w:id="88" w:name="_Ref111108651"/>
      <w:r>
        <w:rPr>
          <w:rFonts w:ascii="Cambria" w:hAnsi="Cambria" w:cs="Arial"/>
          <w:b/>
          <w:bCs/>
          <w:sz w:val="22"/>
        </w:rPr>
        <w:t>Výzva na nápravu</w:t>
      </w:r>
      <w:bookmarkEnd w:id="88"/>
    </w:p>
    <w:p w14:paraId="6A7D7F78" w14:textId="471232A0" w:rsidR="00541CD1" w:rsidRPr="00541CD1" w:rsidRDefault="00541CD1" w:rsidP="00541CD1">
      <w:pPr>
        <w:spacing w:before="0" w:after="120" w:line="240" w:lineRule="auto"/>
        <w:ind w:left="709"/>
        <w:jc w:val="both"/>
        <w:rPr>
          <w:rFonts w:ascii="Cambria" w:hAnsi="Cambria" w:cs="Arial"/>
          <w:color w:val="000000"/>
          <w:sz w:val="22"/>
        </w:rPr>
      </w:pPr>
      <w:r w:rsidRPr="00541CD1">
        <w:rPr>
          <w:rFonts w:ascii="Cambria" w:hAnsi="Cambria" w:cs="Arial"/>
          <w:color w:val="000000"/>
          <w:sz w:val="22"/>
        </w:rPr>
        <w:t xml:space="preserve">Ak </w:t>
      </w:r>
      <w:r>
        <w:rPr>
          <w:rFonts w:ascii="Cambria" w:hAnsi="Cambria" w:cs="Arial"/>
          <w:color w:val="000000"/>
          <w:sz w:val="22"/>
        </w:rPr>
        <w:t>Zhotoviteľ</w:t>
      </w:r>
      <w:r w:rsidRPr="00541CD1">
        <w:rPr>
          <w:rFonts w:ascii="Cambria" w:hAnsi="Cambria" w:cs="Arial"/>
          <w:color w:val="000000"/>
          <w:sz w:val="22"/>
        </w:rPr>
        <w:t xml:space="preserve"> porušuje alebo neplní akýmkoľvek spôsobom túto Zmluvu je Objednávateľ oprávnený vyzvať </w:t>
      </w:r>
      <w:r>
        <w:rPr>
          <w:rFonts w:ascii="Cambria" w:hAnsi="Cambria" w:cs="Arial"/>
          <w:color w:val="000000"/>
          <w:sz w:val="22"/>
        </w:rPr>
        <w:t>Zhotoviteľa</w:t>
      </w:r>
      <w:r w:rsidRPr="00541CD1">
        <w:rPr>
          <w:rFonts w:ascii="Cambria" w:hAnsi="Cambria" w:cs="Arial"/>
          <w:color w:val="000000"/>
          <w:sz w:val="22"/>
        </w:rPr>
        <w:t xml:space="preserve">, aby toto porušenie alebo neplnenie napravil v primeranej lehote na nápravu. Ak s prihliadnutím na dohodu Zmluvných strán nie je primeranou lehotou na nápravu iná lehota, platí, že primeranou lehotou na nápravu je </w:t>
      </w:r>
      <w:r>
        <w:rPr>
          <w:rFonts w:ascii="Cambria" w:hAnsi="Cambria" w:cs="Arial"/>
          <w:color w:val="000000"/>
          <w:sz w:val="22"/>
        </w:rPr>
        <w:t>desať</w:t>
      </w:r>
      <w:r w:rsidRPr="00541CD1">
        <w:rPr>
          <w:rFonts w:ascii="Cambria" w:hAnsi="Cambria" w:cs="Arial"/>
          <w:color w:val="000000"/>
          <w:sz w:val="22"/>
        </w:rPr>
        <w:t xml:space="preserve"> (1</w:t>
      </w:r>
      <w:r>
        <w:rPr>
          <w:rFonts w:ascii="Cambria" w:hAnsi="Cambria" w:cs="Arial"/>
          <w:color w:val="000000"/>
          <w:sz w:val="22"/>
        </w:rPr>
        <w:t>0</w:t>
      </w:r>
      <w:r w:rsidRPr="00541CD1">
        <w:rPr>
          <w:rFonts w:ascii="Cambria" w:hAnsi="Cambria" w:cs="Arial"/>
          <w:color w:val="000000"/>
          <w:sz w:val="22"/>
        </w:rPr>
        <w:t xml:space="preserve">) kalendárnych dní. Pokiaľ </w:t>
      </w:r>
      <w:r>
        <w:rPr>
          <w:rFonts w:ascii="Cambria" w:hAnsi="Cambria" w:cs="Arial"/>
          <w:color w:val="000000"/>
          <w:sz w:val="22"/>
        </w:rPr>
        <w:t>Zhotoviteľ</w:t>
      </w:r>
      <w:r w:rsidRPr="00541CD1">
        <w:rPr>
          <w:rFonts w:ascii="Cambria" w:hAnsi="Cambria" w:cs="Arial"/>
          <w:color w:val="000000"/>
          <w:sz w:val="22"/>
        </w:rPr>
        <w:t xml:space="preserve"> nenapraví toto porušenie alebo neplnenie Zmluvy v lehote na nápravu určenej podľa tohto bodu, má Objednávateľ právo </w:t>
      </w:r>
      <w:r>
        <w:rPr>
          <w:rFonts w:ascii="Cambria" w:hAnsi="Cambria" w:cs="Arial"/>
          <w:color w:val="000000"/>
          <w:sz w:val="22"/>
        </w:rPr>
        <w:t xml:space="preserve">požadovať zaplatenie zmluvnej pokuty podľa bodu </w:t>
      </w:r>
      <w:r>
        <w:rPr>
          <w:rFonts w:ascii="Cambria" w:hAnsi="Cambria" w:cs="Arial"/>
          <w:color w:val="000000"/>
          <w:sz w:val="22"/>
        </w:rPr>
        <w:fldChar w:fldCharType="begin"/>
      </w:r>
      <w:r>
        <w:rPr>
          <w:rFonts w:ascii="Cambria" w:hAnsi="Cambria" w:cs="Arial"/>
          <w:color w:val="000000"/>
          <w:sz w:val="22"/>
        </w:rPr>
        <w:instrText xml:space="preserve"> REF _Ref111108560 \r \h </w:instrText>
      </w:r>
      <w:r>
        <w:rPr>
          <w:rFonts w:ascii="Cambria" w:hAnsi="Cambria" w:cs="Arial"/>
          <w:color w:val="000000"/>
          <w:sz w:val="22"/>
        </w:rPr>
      </w:r>
      <w:r>
        <w:rPr>
          <w:rFonts w:ascii="Cambria" w:hAnsi="Cambria" w:cs="Arial"/>
          <w:color w:val="000000"/>
          <w:sz w:val="22"/>
        </w:rPr>
        <w:fldChar w:fldCharType="separate"/>
      </w:r>
      <w:r w:rsidR="00180B8B">
        <w:rPr>
          <w:rFonts w:ascii="Cambria" w:hAnsi="Cambria" w:cs="Arial"/>
          <w:color w:val="000000"/>
          <w:sz w:val="22"/>
        </w:rPr>
        <w:t>5.5.1m)</w:t>
      </w:r>
      <w:r>
        <w:rPr>
          <w:rFonts w:ascii="Cambria" w:hAnsi="Cambria" w:cs="Arial"/>
          <w:color w:val="000000"/>
          <w:sz w:val="22"/>
        </w:rPr>
        <w:fldChar w:fldCharType="end"/>
      </w:r>
      <w:r>
        <w:rPr>
          <w:rFonts w:ascii="Cambria" w:hAnsi="Cambria" w:cs="Arial"/>
          <w:color w:val="000000"/>
          <w:sz w:val="22"/>
        </w:rPr>
        <w:t xml:space="preserve"> tejto Zmluvy</w:t>
      </w:r>
      <w:r w:rsidRPr="00541CD1">
        <w:rPr>
          <w:rFonts w:ascii="Cambria" w:hAnsi="Cambria" w:cs="Arial"/>
          <w:color w:val="000000"/>
          <w:sz w:val="22"/>
        </w:rPr>
        <w:t xml:space="preserve">. Ak </w:t>
      </w:r>
      <w:r w:rsidR="00423CDC">
        <w:rPr>
          <w:rFonts w:ascii="Cambria" w:hAnsi="Cambria" w:cs="Arial"/>
          <w:color w:val="000000"/>
          <w:sz w:val="22"/>
        </w:rPr>
        <w:t>Zhotoviteľ napriek doručeniu výzvy na nápravu</w:t>
      </w:r>
      <w:r w:rsidR="00423CDC" w:rsidRPr="00423CDC">
        <w:rPr>
          <w:rFonts w:ascii="Cambria" w:hAnsi="Cambria" w:cs="Arial"/>
          <w:color w:val="000000"/>
          <w:sz w:val="22"/>
        </w:rPr>
        <w:t xml:space="preserve"> </w:t>
      </w:r>
      <w:r w:rsidR="00423CDC" w:rsidRPr="00541CD1">
        <w:rPr>
          <w:rFonts w:ascii="Cambria" w:hAnsi="Cambria" w:cs="Arial"/>
          <w:color w:val="000000"/>
          <w:sz w:val="22"/>
        </w:rPr>
        <w:t>toto porušenie alebo neplnenie naprav</w:t>
      </w:r>
      <w:r w:rsidR="00423CDC">
        <w:rPr>
          <w:rFonts w:ascii="Cambria" w:hAnsi="Cambria" w:cs="Arial"/>
          <w:color w:val="000000"/>
          <w:sz w:val="22"/>
        </w:rPr>
        <w:t>í ani do 30 dní od doručenia výzvy na nápravu je Objednávateľ oprávnený od tejto Zmluvy odstúpiť</w:t>
      </w:r>
      <w:r w:rsidRPr="00541CD1">
        <w:rPr>
          <w:rFonts w:ascii="Cambria" w:hAnsi="Cambria" w:cs="Arial"/>
          <w:color w:val="000000"/>
          <w:sz w:val="22"/>
        </w:rPr>
        <w:t>.</w:t>
      </w:r>
    </w:p>
    <w:p w14:paraId="43ECFDCC" w14:textId="7B79B2BB"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Spoločné a záverečné ustanovenia</w:t>
      </w:r>
    </w:p>
    <w:p w14:paraId="7FDAE4EE" w14:textId="78E05158"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51F15C36" w:rsidR="00A52409" w:rsidRPr="00D34936" w:rsidRDefault="00A52409" w:rsidP="00D47FC9">
      <w:pPr>
        <w:numPr>
          <w:ilvl w:val="2"/>
          <w:numId w:val="15"/>
        </w:numPr>
        <w:spacing w:before="0" w:after="120" w:line="240" w:lineRule="auto"/>
        <w:jc w:val="both"/>
        <w:rPr>
          <w:rFonts w:ascii="Cambria" w:hAnsi="Cambria" w:cs="Arial"/>
          <w:color w:val="auto"/>
          <w:sz w:val="22"/>
        </w:rPr>
      </w:pPr>
      <w:bookmarkStart w:id="89" w:name="_Ref4149429"/>
      <w:r w:rsidRPr="00D34936">
        <w:rPr>
          <w:rFonts w:ascii="Cambria" w:hAnsi="Cambria" w:cs="Arial"/>
          <w:color w:val="auto"/>
          <w:sz w:val="22"/>
        </w:rPr>
        <w:t xml:space="preserve">Zhotoviteľ </w:t>
      </w:r>
      <w:r w:rsidR="0097407A" w:rsidRPr="00D34936">
        <w:rPr>
          <w:rFonts w:ascii="Cambria" w:hAnsi="Cambria" w:cs="Arial"/>
          <w:color w:val="auto"/>
          <w:sz w:val="22"/>
        </w:rPr>
        <w:t xml:space="preserve">okrem prípadu uvedeného v bode </w:t>
      </w:r>
      <w:r w:rsidR="0097407A" w:rsidRPr="00D34936">
        <w:rPr>
          <w:rFonts w:ascii="Cambria" w:hAnsi="Cambria" w:cs="Arial"/>
          <w:color w:val="auto"/>
          <w:sz w:val="22"/>
        </w:rPr>
        <w:fldChar w:fldCharType="begin"/>
      </w:r>
      <w:r w:rsidR="0097407A" w:rsidRPr="00D34936">
        <w:rPr>
          <w:rFonts w:ascii="Cambria" w:hAnsi="Cambria" w:cs="Arial"/>
          <w:color w:val="auto"/>
          <w:sz w:val="22"/>
        </w:rPr>
        <w:instrText xml:space="preserve"> REF _Ref48914793 \r \h </w:instrText>
      </w:r>
      <w:r w:rsidR="00634610" w:rsidRPr="00D34936">
        <w:rPr>
          <w:rFonts w:ascii="Cambria" w:hAnsi="Cambria" w:cs="Arial"/>
          <w:color w:val="auto"/>
          <w:sz w:val="22"/>
        </w:rPr>
        <w:instrText xml:space="preserve"> \* MERGEFORMAT </w:instrText>
      </w:r>
      <w:r w:rsidR="0097407A" w:rsidRPr="00D34936">
        <w:rPr>
          <w:rFonts w:ascii="Cambria" w:hAnsi="Cambria" w:cs="Arial"/>
          <w:color w:val="auto"/>
          <w:sz w:val="22"/>
        </w:rPr>
      </w:r>
      <w:r w:rsidR="0097407A" w:rsidRPr="00D34936">
        <w:rPr>
          <w:rFonts w:ascii="Cambria" w:hAnsi="Cambria" w:cs="Arial"/>
          <w:color w:val="auto"/>
          <w:sz w:val="22"/>
        </w:rPr>
        <w:fldChar w:fldCharType="separate"/>
      </w:r>
      <w:r w:rsidR="00180B8B">
        <w:rPr>
          <w:rFonts w:ascii="Cambria" w:hAnsi="Cambria" w:cs="Arial"/>
          <w:color w:val="auto"/>
          <w:sz w:val="22"/>
        </w:rPr>
        <w:t>5.1.7</w:t>
      </w:r>
      <w:r w:rsidR="0097407A" w:rsidRPr="00D34936">
        <w:rPr>
          <w:rFonts w:ascii="Cambria" w:hAnsi="Cambria" w:cs="Arial"/>
          <w:color w:val="auto"/>
          <w:sz w:val="22"/>
        </w:rPr>
        <w:fldChar w:fldCharType="end"/>
      </w:r>
      <w:r w:rsidR="0097407A" w:rsidRPr="00D34936">
        <w:rPr>
          <w:rFonts w:ascii="Cambria" w:hAnsi="Cambria" w:cs="Arial"/>
          <w:color w:val="auto"/>
          <w:sz w:val="22"/>
        </w:rPr>
        <w:t xml:space="preserve"> tejto Zmluvy </w:t>
      </w:r>
      <w:r w:rsidRPr="00D34936">
        <w:rPr>
          <w:rFonts w:ascii="Cambria" w:hAnsi="Cambria" w:cs="Arial"/>
          <w:color w:val="auto"/>
          <w:sz w:val="22"/>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89"/>
      <w:r w:rsidR="005063AE" w:rsidRPr="00D34936">
        <w:rPr>
          <w:rFonts w:ascii="Cambria" w:hAnsi="Cambria" w:cs="Arial"/>
          <w:color w:val="auto"/>
          <w:sz w:val="22"/>
        </w:rPr>
        <w:t xml:space="preserve"> Takisto Zhotoviteľ nie je oprávnený bez predchádzajúceho písomného súhlasu Objednávateľa zriadiť záložné právo k pohľadávkam voči Objednávateľovi alebo vykonať zabezpečovací prevod práv</w:t>
      </w:r>
      <w:r w:rsidR="00F53AB7" w:rsidRPr="00D34936">
        <w:rPr>
          <w:rFonts w:ascii="Cambria" w:hAnsi="Cambria" w:cs="Arial"/>
          <w:color w:val="auto"/>
          <w:sz w:val="22"/>
        </w:rPr>
        <w:t>.</w:t>
      </w:r>
      <w:r w:rsidR="00ED561E" w:rsidRPr="00D34936">
        <w:rPr>
          <w:rFonts w:ascii="Cambria" w:hAnsi="Cambria" w:cs="Arial"/>
          <w:color w:val="auto"/>
          <w:sz w:val="22"/>
        </w:rPr>
        <w:t>.</w:t>
      </w:r>
    </w:p>
    <w:p w14:paraId="006A56E5" w14:textId="1F97241D"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Zmluvné strany berú na vedomie, že zmena Zmluvy je možná len v súlade s § 18 Zákona o </w:t>
      </w:r>
      <w:r w:rsidRPr="00D34936">
        <w:rPr>
          <w:rFonts w:ascii="Cambria" w:hAnsi="Cambria" w:cs="Arial"/>
          <w:sz w:val="22"/>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D34936" w:rsidRDefault="000A4F62" w:rsidP="00D47FC9">
      <w:pPr>
        <w:numPr>
          <w:ilvl w:val="2"/>
          <w:numId w:val="15"/>
        </w:numPr>
        <w:spacing w:before="0" w:after="120" w:line="240" w:lineRule="auto"/>
        <w:jc w:val="both"/>
        <w:rPr>
          <w:rFonts w:ascii="Cambria" w:hAnsi="Cambria" w:cs="Arial"/>
          <w:sz w:val="22"/>
        </w:rPr>
      </w:pPr>
      <w:bookmarkStart w:id="90" w:name="_Ref534728180"/>
      <w:r w:rsidRPr="00D34936">
        <w:rPr>
          <w:rFonts w:ascii="Cambria" w:hAnsi="Cambria" w:cs="Arial"/>
          <w:sz w:val="22"/>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0"/>
    </w:p>
    <w:p w14:paraId="6B39BF1D" w14:textId="77777777" w:rsidR="00305B07" w:rsidRPr="00D34936" w:rsidRDefault="00305B07"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Zmluvné strany vyhlasujú, že sa s obsahom Zmluvy oboznámili, túto uzatvorili slobodne a</w:t>
      </w:r>
      <w:r w:rsidR="00DD172B" w:rsidRPr="00D34936">
        <w:rPr>
          <w:rFonts w:ascii="Cambria" w:hAnsi="Cambria" w:cs="Arial"/>
          <w:sz w:val="22"/>
        </w:rPr>
        <w:t> </w:t>
      </w:r>
      <w:r w:rsidRPr="00D34936">
        <w:rPr>
          <w:rFonts w:ascii="Cambria" w:hAnsi="Cambria" w:cs="Arial"/>
          <w:sz w:val="22"/>
        </w:rPr>
        <w:t>vážne</w:t>
      </w:r>
      <w:r w:rsidR="00DD172B" w:rsidRPr="00D34936">
        <w:rPr>
          <w:rFonts w:ascii="Cambria" w:hAnsi="Cambria" w:cs="Arial"/>
          <w:sz w:val="22"/>
        </w:rPr>
        <w:t>, bez omylu, nie za nápadne nevýhodných podmienok</w:t>
      </w:r>
      <w:r w:rsidRPr="00D34936">
        <w:rPr>
          <w:rFonts w:ascii="Cambria" w:hAnsi="Cambria" w:cs="Arial"/>
          <w:sz w:val="22"/>
        </w:rPr>
        <w:t>, že sa zhoduje s ich prejavom vôle a svoj súhlas s jej obsahom potvrdzujú vlastnoručným podpisom</w:t>
      </w:r>
      <w:r w:rsidR="00DD172B" w:rsidRPr="00D34936">
        <w:rPr>
          <w:rFonts w:ascii="Cambria" w:hAnsi="Cambria" w:cs="Arial"/>
          <w:sz w:val="22"/>
        </w:rPr>
        <w:t xml:space="preserve">, resp. osoby oprávnenej v mene </w:t>
      </w:r>
      <w:r w:rsidR="00807635" w:rsidRPr="00D34936">
        <w:rPr>
          <w:rFonts w:ascii="Cambria" w:hAnsi="Cambria" w:cs="Arial"/>
          <w:sz w:val="22"/>
        </w:rPr>
        <w:t>príslušnej Zmluvnej strany konať</w:t>
      </w:r>
      <w:r w:rsidRPr="00D34936">
        <w:rPr>
          <w:rFonts w:ascii="Cambria" w:hAnsi="Cambria" w:cs="Arial"/>
          <w:sz w:val="22"/>
        </w:rPr>
        <w:t>.</w:t>
      </w:r>
      <w:r w:rsidR="00305B07" w:rsidRPr="00D34936">
        <w:rPr>
          <w:rFonts w:ascii="Cambria" w:hAnsi="Cambria" w:cs="Arial"/>
          <w:sz w:val="22"/>
        </w:rPr>
        <w:t xml:space="preserve"> </w:t>
      </w:r>
    </w:p>
    <w:p w14:paraId="654B9B68" w14:textId="3594D329" w:rsidR="00305B07" w:rsidRPr="00D34936" w:rsidRDefault="00305B07"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 xml:space="preserve">Zmluva je vyhotovená v šiestich (6) rovnopisoch, pričom Objednávateľ </w:t>
      </w:r>
      <w:r w:rsidR="008032D7" w:rsidRPr="00D34936">
        <w:rPr>
          <w:rFonts w:ascii="Cambria" w:hAnsi="Cambria" w:cs="Arial"/>
          <w:sz w:val="22"/>
        </w:rPr>
        <w:t xml:space="preserve">dostane </w:t>
      </w:r>
      <w:r w:rsidRPr="00D34936">
        <w:rPr>
          <w:rFonts w:ascii="Cambria" w:hAnsi="Cambria" w:cs="Arial"/>
          <w:sz w:val="22"/>
        </w:rPr>
        <w:t xml:space="preserve">štyri (4) rovnopisy a Zhotoviteľ </w:t>
      </w:r>
      <w:r w:rsidR="008032D7" w:rsidRPr="00D34936">
        <w:rPr>
          <w:rFonts w:ascii="Cambria" w:hAnsi="Cambria" w:cs="Arial"/>
          <w:sz w:val="22"/>
        </w:rPr>
        <w:t>dostane</w:t>
      </w:r>
      <w:r w:rsidRPr="00D34936">
        <w:rPr>
          <w:rFonts w:ascii="Cambria" w:hAnsi="Cambria" w:cs="Arial"/>
          <w:bCs/>
          <w:sz w:val="22"/>
        </w:rPr>
        <w:t xml:space="preserve"> dva (2) rovnopisy.</w:t>
      </w:r>
    </w:p>
    <w:p w14:paraId="33DDF8F0"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Neoddeliteľnou</w:t>
      </w:r>
      <w:r w:rsidRPr="00D34936">
        <w:rPr>
          <w:rFonts w:ascii="Cambria" w:hAnsi="Cambria" w:cs="Arial"/>
          <w:bCs/>
          <w:sz w:val="22"/>
        </w:rPr>
        <w:t xml:space="preserve"> súčasťou zmluvy sú prílohy:</w:t>
      </w:r>
    </w:p>
    <w:p w14:paraId="321A0B0F" w14:textId="58FDD55A" w:rsidR="00581EF6" w:rsidRPr="00D34936" w:rsidRDefault="003F580D" w:rsidP="00923399">
      <w:pPr>
        <w:pStyle w:val="wText"/>
        <w:ind w:left="1843" w:hanging="1134"/>
        <w:rPr>
          <w:rFonts w:ascii="Cambria" w:hAnsi="Cambria" w:cs="Arial"/>
          <w:bCs/>
          <w:iCs/>
        </w:rPr>
      </w:pPr>
      <w:r w:rsidRPr="00D34936">
        <w:rPr>
          <w:rFonts w:ascii="Cambria" w:hAnsi="Cambria" w:cs="Arial"/>
          <w:bCs/>
          <w:iCs/>
        </w:rPr>
        <w:t>Príloha č. 1</w:t>
      </w:r>
      <w:r w:rsidRPr="00D34936">
        <w:rPr>
          <w:rFonts w:ascii="Cambria" w:hAnsi="Cambria" w:cs="Arial"/>
          <w:bCs/>
          <w:iCs/>
        </w:rPr>
        <w:tab/>
      </w:r>
      <w:r w:rsidR="00581EF6" w:rsidRPr="00D34936">
        <w:rPr>
          <w:rFonts w:ascii="Cambria" w:hAnsi="Cambria" w:cs="Arial"/>
          <w:bCs/>
          <w:iCs/>
        </w:rPr>
        <w:t>Špecifikácia predmetu Zákazky [</w:t>
      </w:r>
      <w:r w:rsidR="00581EF6" w:rsidRPr="00D34936">
        <w:rPr>
          <w:rFonts w:ascii="Cambria" w:hAnsi="Cambria" w:cs="Arial"/>
          <w:bCs/>
          <w:i/>
          <w:iCs/>
          <w:highlight w:val="lightGray"/>
        </w:rPr>
        <w:t>Príloha bude doplnená v čase pred podpisom zmluvy s úspešným uchádzačom. Príloha môže byť doplnená o vysvetlenia súťažných podkladov v procese Verejného obstarávania]</w:t>
      </w:r>
    </w:p>
    <w:p w14:paraId="244F316F" w14:textId="77777777" w:rsidR="007770AC" w:rsidRPr="00D34936" w:rsidRDefault="007770AC" w:rsidP="00923399">
      <w:pPr>
        <w:pStyle w:val="wText"/>
        <w:ind w:left="1843" w:hanging="1134"/>
        <w:rPr>
          <w:rFonts w:ascii="Cambria" w:hAnsi="Cambria" w:cs="Arial"/>
          <w:bCs/>
          <w:iCs/>
        </w:rPr>
      </w:pPr>
      <w:r w:rsidRPr="00D34936">
        <w:rPr>
          <w:rFonts w:ascii="Cambria" w:hAnsi="Cambria" w:cs="Arial"/>
          <w:bCs/>
          <w:iCs/>
        </w:rPr>
        <w:t>Príloha č. 2</w:t>
      </w:r>
      <w:r w:rsidRPr="00D34936">
        <w:rPr>
          <w:rFonts w:ascii="Cambria" w:hAnsi="Cambria" w:cs="Arial"/>
          <w:bCs/>
          <w:iCs/>
        </w:rPr>
        <w:tab/>
        <w:t xml:space="preserve">Ponuka Zhotoviteľa </w:t>
      </w:r>
    </w:p>
    <w:p w14:paraId="2A1EBA37" w14:textId="77777777" w:rsidR="007770AC" w:rsidRPr="00D34936" w:rsidRDefault="007770AC" w:rsidP="00963576">
      <w:pPr>
        <w:pStyle w:val="BodyText"/>
        <w:ind w:left="1843"/>
        <w:jc w:val="both"/>
        <w:rPr>
          <w:rFonts w:ascii="Cambria" w:hAnsi="Cambria"/>
          <w:bCs/>
          <w:sz w:val="22"/>
          <w:highlight w:val="yellow"/>
        </w:rPr>
      </w:pPr>
      <w:r w:rsidRPr="00D34936">
        <w:rPr>
          <w:rFonts w:ascii="Cambria" w:hAnsi="Cambria"/>
          <w:bCs/>
          <w:i/>
          <w:iCs/>
          <w:sz w:val="22"/>
          <w:highlight w:val="lightGray"/>
        </w:rPr>
        <w:t>[Prílohu budú tvoriť nasledovné časti ponuky, ktorú úspešný uchádzač predloží do Súť</w:t>
      </w:r>
      <w:r w:rsidRPr="00D34936">
        <w:rPr>
          <w:rFonts w:ascii="Cambria" w:hAnsi="Cambria"/>
          <w:bCs/>
          <w:i/>
          <w:sz w:val="22"/>
          <w:highlight w:val="lightGray"/>
        </w:rPr>
        <w:t>až</w:t>
      </w:r>
      <w:r w:rsidRPr="00D34936">
        <w:rPr>
          <w:rFonts w:ascii="Cambria" w:hAnsi="Cambria"/>
          <w:bCs/>
          <w:i/>
          <w:iCs/>
          <w:sz w:val="22"/>
          <w:highlight w:val="lightGray"/>
        </w:rPr>
        <w:t>e:</w:t>
      </w:r>
      <w:r w:rsidRPr="00D34936">
        <w:rPr>
          <w:rFonts w:ascii="Cambria" w:hAnsi="Cambria"/>
          <w:bCs/>
          <w:sz w:val="22"/>
          <w:highlight w:val="yellow"/>
        </w:rPr>
        <w:t xml:space="preserve"> </w:t>
      </w:r>
    </w:p>
    <w:p w14:paraId="77DA894C" w14:textId="06104A49" w:rsidR="007770AC"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Harmonogram plnenia </w:t>
      </w:r>
      <w:r w:rsidR="0008566D" w:rsidRPr="00D34936">
        <w:rPr>
          <w:rFonts w:ascii="Cambria" w:hAnsi="Cambria" w:cs="Arial"/>
          <w:bCs/>
          <w:i/>
          <w:iCs/>
          <w:sz w:val="22"/>
          <w:highlight w:val="lightGray"/>
        </w:rPr>
        <w:t xml:space="preserve">– časť ponuky uchádzača, ktorú </w:t>
      </w:r>
      <w:r w:rsidRPr="00D34936">
        <w:rPr>
          <w:rFonts w:ascii="Cambria" w:hAnsi="Cambria" w:cs="Arial"/>
          <w:bCs/>
          <w:i/>
          <w:iCs/>
          <w:sz w:val="22"/>
          <w:highlight w:val="lightGray"/>
        </w:rPr>
        <w:t xml:space="preserve">predloží podľa bodu </w:t>
      </w:r>
      <w:r w:rsidR="001A5E44">
        <w:rPr>
          <w:rFonts w:ascii="Cambria" w:hAnsi="Cambria" w:cs="Arial"/>
          <w:bCs/>
          <w:i/>
          <w:iCs/>
          <w:sz w:val="22"/>
          <w:highlight w:val="lightGray"/>
        </w:rPr>
        <w:t>7</w:t>
      </w:r>
      <w:r w:rsidRPr="00D34936">
        <w:rPr>
          <w:rFonts w:ascii="Cambria" w:hAnsi="Cambria" w:cs="Arial"/>
          <w:bCs/>
          <w:i/>
          <w:iCs/>
          <w:sz w:val="22"/>
          <w:highlight w:val="lightGray"/>
        </w:rPr>
        <w:t>.2</w:t>
      </w:r>
      <w:r w:rsidR="00235542" w:rsidRPr="00D34936">
        <w:rPr>
          <w:rFonts w:ascii="Cambria" w:hAnsi="Cambria" w:cs="Arial"/>
          <w:bCs/>
          <w:i/>
          <w:iCs/>
          <w:sz w:val="22"/>
          <w:highlight w:val="lightGray"/>
        </w:rPr>
        <w:t>b</w:t>
      </w:r>
      <w:r w:rsidRPr="00D34936">
        <w:rPr>
          <w:rFonts w:ascii="Cambria" w:hAnsi="Cambria" w:cs="Arial"/>
          <w:bCs/>
          <w:i/>
          <w:iCs/>
          <w:sz w:val="22"/>
          <w:highlight w:val="lightGray"/>
        </w:rPr>
        <w:t>) časti A. Pokyny pre uchádzačov súťažných podkladov ako „</w:t>
      </w:r>
      <w:r w:rsidR="00235542" w:rsidRPr="00D34936">
        <w:rPr>
          <w:rFonts w:ascii="Cambria" w:hAnsi="Cambria" w:cs="Arial"/>
          <w:bCs/>
          <w:i/>
          <w:iCs/>
          <w:sz w:val="22"/>
          <w:highlight w:val="lightGray"/>
        </w:rPr>
        <w:t xml:space="preserve">Grafický </w:t>
      </w:r>
      <w:r w:rsidRPr="00D34936">
        <w:rPr>
          <w:rFonts w:ascii="Cambria" w:hAnsi="Cambria" w:cs="Arial"/>
          <w:bCs/>
          <w:i/>
          <w:iCs/>
          <w:sz w:val="22"/>
          <w:highlight w:val="lightGray"/>
        </w:rPr>
        <w:t>Harmonogram plnenia“</w:t>
      </w:r>
      <w:r w:rsidR="00CE4498" w:rsidRPr="00D34936">
        <w:rPr>
          <w:rFonts w:ascii="Cambria" w:hAnsi="Cambria" w:cs="Arial"/>
          <w:bCs/>
          <w:i/>
          <w:iCs/>
          <w:sz w:val="22"/>
          <w:highlight w:val="lightGray"/>
        </w:rPr>
        <w:t>;</w:t>
      </w:r>
    </w:p>
    <w:p w14:paraId="789AA666" w14:textId="74D1B485" w:rsidR="0008566D"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Návrh na plnenie kritérií </w:t>
      </w:r>
      <w:r w:rsidR="00CE4498" w:rsidRPr="00D34936">
        <w:rPr>
          <w:rFonts w:ascii="Cambria" w:hAnsi="Cambria"/>
          <w:bCs/>
          <w:i/>
          <w:sz w:val="22"/>
          <w:highlight w:val="lightGray"/>
        </w:rPr>
        <w:t>-</w:t>
      </w:r>
      <w:r w:rsidR="00CE4498" w:rsidRPr="00D34936">
        <w:rPr>
          <w:rFonts w:ascii="Cambria" w:hAnsi="Cambria" w:cs="Arial"/>
          <w:bCs/>
          <w:i/>
          <w:iCs/>
          <w:sz w:val="22"/>
          <w:highlight w:val="lightGray"/>
        </w:rPr>
        <w:t xml:space="preserve"> časť ponuky uchádzača, ktorú predloží podľa bodu </w:t>
      </w:r>
      <w:r w:rsidR="001A5E44">
        <w:rPr>
          <w:rFonts w:ascii="Cambria" w:hAnsi="Cambria" w:cs="Arial"/>
          <w:bCs/>
          <w:i/>
          <w:iCs/>
          <w:sz w:val="22"/>
          <w:highlight w:val="lightGray"/>
        </w:rPr>
        <w:t>7</w:t>
      </w:r>
      <w:r w:rsidR="00CE4498" w:rsidRPr="00D34936">
        <w:rPr>
          <w:rFonts w:ascii="Cambria" w:hAnsi="Cambria" w:cs="Arial"/>
          <w:bCs/>
          <w:i/>
          <w:iCs/>
          <w:sz w:val="22"/>
          <w:highlight w:val="lightGray"/>
        </w:rPr>
        <w:t>2h) časti A. Pokyny pre uchádzačov súťažných podkladov;</w:t>
      </w:r>
    </w:p>
    <w:p w14:paraId="3AD4A4B4" w14:textId="00B5EA48" w:rsidR="007770AC" w:rsidRPr="00D34936" w:rsidRDefault="001A5E44" w:rsidP="00D47FC9">
      <w:pPr>
        <w:pStyle w:val="BodyText"/>
        <w:numPr>
          <w:ilvl w:val="0"/>
          <w:numId w:val="18"/>
        </w:numPr>
        <w:jc w:val="both"/>
        <w:rPr>
          <w:rFonts w:ascii="Cambria" w:hAnsi="Cambria"/>
          <w:bCs/>
          <w:i/>
          <w:sz w:val="22"/>
          <w:highlight w:val="lightGray"/>
        </w:rPr>
      </w:pPr>
      <w:r w:rsidRPr="00770DC5">
        <w:rPr>
          <w:rFonts w:ascii="Cambria" w:hAnsi="Cambria"/>
          <w:bCs/>
          <w:i/>
          <w:sz w:val="22"/>
          <w:highlight w:val="lightGray"/>
        </w:rPr>
        <w:t xml:space="preserve">Časť Technickej časti ponuky uchádzača, ktorú predloží </w:t>
      </w:r>
      <w:r w:rsidRPr="00770DC5">
        <w:rPr>
          <w:rFonts w:ascii="Cambria" w:hAnsi="Cambria" w:cs="Arial"/>
          <w:bCs/>
          <w:i/>
          <w:iCs/>
          <w:sz w:val="22"/>
          <w:highlight w:val="lightGray"/>
        </w:rPr>
        <w:t xml:space="preserve">podľa bodu 7.2b) časti A. Pokyny pre uchádzačov súťažných podkladov </w:t>
      </w:r>
      <w:r>
        <w:rPr>
          <w:rFonts w:ascii="Cambria" w:hAnsi="Cambria" w:cs="Arial"/>
          <w:bCs/>
          <w:i/>
          <w:iCs/>
          <w:sz w:val="22"/>
          <w:highlight w:val="lightGray"/>
        </w:rPr>
        <w:t>vo vzťahu k časti týkajúcej sa tejto Zmluvy</w:t>
      </w:r>
      <w:r w:rsidR="00CE4498" w:rsidRPr="00D34936">
        <w:rPr>
          <w:rFonts w:ascii="Cambria" w:hAnsi="Cambria" w:cs="Arial"/>
          <w:bCs/>
          <w:i/>
          <w:iCs/>
          <w:sz w:val="22"/>
          <w:highlight w:val="lightGray"/>
        </w:rPr>
        <w:t>“;</w:t>
      </w:r>
    </w:p>
    <w:p w14:paraId="68DFF705" w14:textId="14BB5D7F" w:rsidR="007770AC" w:rsidRPr="00D34936" w:rsidRDefault="007770AC" w:rsidP="006B1EB1">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Zoznam Subdodávateľov</w:t>
      </w:r>
      <w:r w:rsidR="00C54AB8" w:rsidRPr="00D34936">
        <w:rPr>
          <w:rFonts w:ascii="Cambria" w:hAnsi="Cambria"/>
          <w:bCs/>
          <w:i/>
          <w:sz w:val="22"/>
          <w:highlight w:val="lightGray"/>
        </w:rPr>
        <w:t xml:space="preserve"> - </w:t>
      </w:r>
      <w:r w:rsidR="00C54AB8" w:rsidRPr="00D34936">
        <w:rPr>
          <w:rFonts w:ascii="Cambria" w:hAnsi="Cambria" w:cs="Arial"/>
          <w:bCs/>
          <w:i/>
          <w:iCs/>
          <w:sz w:val="22"/>
          <w:highlight w:val="lightGray"/>
        </w:rPr>
        <w:t>bude doplnená v čase pred podpisom zmluvy s úspešným uchádzačom postupom podľa bodu 27.5 časti A. Pokyny pre uchádzačov súťažných podkladov</w:t>
      </w:r>
      <w:r w:rsidRPr="00D34936">
        <w:rPr>
          <w:rFonts w:ascii="Cambria" w:hAnsi="Cambria"/>
          <w:bCs/>
          <w:i/>
          <w:sz w:val="22"/>
          <w:highlight w:val="lightGray"/>
        </w:rPr>
        <w:t>]</w:t>
      </w:r>
    </w:p>
    <w:p w14:paraId="0DACA7BE" w14:textId="0B9FA868" w:rsidR="00F308B2" w:rsidRDefault="00F308B2" w:rsidP="00733DF1">
      <w:pPr>
        <w:pStyle w:val="BodyText"/>
        <w:ind w:left="1843" w:hanging="1134"/>
        <w:jc w:val="both"/>
        <w:rPr>
          <w:rFonts w:ascii="Cambria" w:hAnsi="Cambria" w:cs="Arial"/>
          <w:bCs/>
          <w:iCs/>
          <w:sz w:val="22"/>
        </w:rPr>
      </w:pPr>
      <w:r>
        <w:rPr>
          <w:rFonts w:ascii="Cambria" w:hAnsi="Cambria" w:cs="Arial"/>
          <w:bCs/>
          <w:iCs/>
          <w:sz w:val="22"/>
        </w:rPr>
        <w:t xml:space="preserve">Príloha č. </w:t>
      </w:r>
      <w:r w:rsidR="009B7AAB">
        <w:rPr>
          <w:rFonts w:ascii="Cambria" w:hAnsi="Cambria" w:cs="Arial"/>
          <w:bCs/>
          <w:iCs/>
          <w:sz w:val="22"/>
        </w:rPr>
        <w:t>3</w:t>
      </w:r>
      <w:r>
        <w:rPr>
          <w:rFonts w:ascii="Cambria" w:hAnsi="Cambria" w:cs="Arial"/>
          <w:bCs/>
          <w:iCs/>
          <w:sz w:val="22"/>
        </w:rPr>
        <w:t xml:space="preserve"> </w:t>
      </w:r>
      <w:r w:rsidR="00B7076F">
        <w:rPr>
          <w:rFonts w:ascii="Cambria" w:hAnsi="Cambria" w:cs="Arial"/>
          <w:bCs/>
          <w:iCs/>
          <w:sz w:val="22"/>
        </w:rPr>
        <w:tab/>
      </w:r>
      <w:r>
        <w:rPr>
          <w:rFonts w:ascii="Cambria" w:hAnsi="Cambria" w:cs="Arial"/>
          <w:bCs/>
          <w:iCs/>
          <w:sz w:val="22"/>
        </w:rPr>
        <w:t>Audit verejného osvetlenia mesta Stupava</w:t>
      </w:r>
    </w:p>
    <w:p w14:paraId="070C4F50" w14:textId="7732412E" w:rsidR="001C2AF6" w:rsidRPr="00D34936" w:rsidRDefault="001C2AF6" w:rsidP="00733DF1">
      <w:pPr>
        <w:pStyle w:val="BodyText"/>
        <w:ind w:left="1843" w:hanging="1134"/>
        <w:jc w:val="both"/>
        <w:rPr>
          <w:rFonts w:ascii="Cambria" w:hAnsi="Cambria" w:cs="Arial"/>
          <w:bCs/>
          <w:iCs/>
          <w:sz w:val="22"/>
        </w:rPr>
      </w:pPr>
      <w:r>
        <w:rPr>
          <w:rFonts w:ascii="Cambria" w:hAnsi="Cambria" w:cs="Arial"/>
          <w:bCs/>
          <w:iCs/>
          <w:sz w:val="22"/>
        </w:rPr>
        <w:t>Príloha č. 4</w:t>
      </w:r>
      <w:r>
        <w:rPr>
          <w:rFonts w:ascii="Cambria" w:hAnsi="Cambria" w:cs="Arial"/>
          <w:bCs/>
          <w:iCs/>
          <w:sz w:val="22"/>
        </w:rPr>
        <w:tab/>
        <w:t>Prevádzka a údržba</w:t>
      </w:r>
    </w:p>
    <w:p w14:paraId="2993BDC9" w14:textId="77777777" w:rsidR="00A52409" w:rsidRPr="00D34936" w:rsidRDefault="00A52409" w:rsidP="00733DF1">
      <w:pPr>
        <w:spacing w:line="240" w:lineRule="auto"/>
        <w:jc w:val="both"/>
        <w:rPr>
          <w:rFonts w:ascii="Cambria" w:hAnsi="Cambria" w:cs="Arial"/>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D34936" w14:paraId="789D92CD" w14:textId="77777777" w:rsidTr="00A52409">
        <w:tc>
          <w:tcPr>
            <w:tcW w:w="4528" w:type="dxa"/>
          </w:tcPr>
          <w:p w14:paraId="23E4A2C2"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Objednávateľ</w:t>
            </w:r>
          </w:p>
          <w:p w14:paraId="1544C50B" w14:textId="3C88823A"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07635" w:rsidRPr="00D34936">
              <w:rPr>
                <w:rFonts w:ascii="Cambria" w:hAnsi="Cambria" w:cs="Arial"/>
                <w:bCs/>
                <w:iCs/>
                <w:sz w:val="22"/>
              </w:rPr>
              <w:t>..........</w:t>
            </w:r>
          </w:p>
          <w:p w14:paraId="0A48054D" w14:textId="0F77C261" w:rsidR="00A52409" w:rsidRPr="00D34936" w:rsidRDefault="00A52409" w:rsidP="00B93489">
            <w:pPr>
              <w:pStyle w:val="BodyText"/>
              <w:spacing w:after="0"/>
              <w:rPr>
                <w:rFonts w:ascii="Cambria" w:hAnsi="Cambria" w:cs="Arial"/>
                <w:bCs/>
                <w:iCs/>
                <w:sz w:val="22"/>
              </w:rPr>
            </w:pPr>
            <w:r w:rsidRPr="00D34936">
              <w:rPr>
                <w:rFonts w:ascii="Cambria" w:hAnsi="Cambria" w:cs="Arial"/>
                <w:bCs/>
                <w:iCs/>
                <w:sz w:val="22"/>
              </w:rPr>
              <w:t xml:space="preserve">Dňa </w:t>
            </w:r>
          </w:p>
          <w:p w14:paraId="08000755" w14:textId="77777777" w:rsidR="00A52409" w:rsidRPr="00D34936" w:rsidRDefault="00A52409" w:rsidP="00B93489">
            <w:pPr>
              <w:pStyle w:val="BodyText"/>
              <w:rPr>
                <w:rFonts w:ascii="Cambria" w:hAnsi="Cambria" w:cs="Arial"/>
                <w:bCs/>
                <w:iCs/>
                <w:sz w:val="22"/>
              </w:rPr>
            </w:pPr>
          </w:p>
          <w:p w14:paraId="04260FBD" w14:textId="77777777" w:rsidR="00A52409" w:rsidRPr="00D34936" w:rsidRDefault="00A52409" w:rsidP="00B93489">
            <w:pPr>
              <w:pStyle w:val="BodyText"/>
              <w:rPr>
                <w:rFonts w:ascii="Cambria" w:hAnsi="Cambria" w:cs="Arial"/>
                <w:bCs/>
                <w:iCs/>
                <w:sz w:val="22"/>
              </w:rPr>
            </w:pPr>
          </w:p>
        </w:tc>
        <w:tc>
          <w:tcPr>
            <w:tcW w:w="4528" w:type="dxa"/>
          </w:tcPr>
          <w:p w14:paraId="4336808E"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Zhotoviteľ</w:t>
            </w:r>
          </w:p>
          <w:p w14:paraId="1CEE9896" w14:textId="1E18B36D"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08607389" w14:textId="5FC7A4D2"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Dňa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773CF55B" w14:textId="77777777" w:rsidR="00A52409" w:rsidRPr="00D34936" w:rsidRDefault="00A52409" w:rsidP="00B93489">
            <w:pPr>
              <w:pStyle w:val="BodyText"/>
              <w:rPr>
                <w:rFonts w:ascii="Cambria" w:hAnsi="Cambria" w:cs="Arial"/>
                <w:bCs/>
                <w:iCs/>
                <w:sz w:val="22"/>
              </w:rPr>
            </w:pPr>
          </w:p>
        </w:tc>
      </w:tr>
      <w:tr w:rsidR="00A52409" w:rsidRPr="00D34936" w14:paraId="1928B513" w14:textId="77777777" w:rsidTr="00A52409">
        <w:tc>
          <w:tcPr>
            <w:tcW w:w="4528" w:type="dxa"/>
          </w:tcPr>
          <w:p w14:paraId="5015AE4B" w14:textId="77777777" w:rsidR="00A52409" w:rsidRPr="00D34936" w:rsidRDefault="00A52409" w:rsidP="00C57374">
            <w:pPr>
              <w:pStyle w:val="BodyText"/>
              <w:spacing w:after="0"/>
              <w:rPr>
                <w:rFonts w:ascii="Cambria" w:hAnsi="Cambria" w:cs="Arial"/>
                <w:bCs/>
                <w:iCs/>
                <w:sz w:val="22"/>
              </w:rPr>
            </w:pPr>
          </w:p>
          <w:p w14:paraId="6ACC5BC5" w14:textId="77777777" w:rsidR="00A52409" w:rsidRPr="00D34936" w:rsidRDefault="00A52409" w:rsidP="00C57374">
            <w:pPr>
              <w:pStyle w:val="BodyText"/>
              <w:spacing w:after="0"/>
              <w:rPr>
                <w:rFonts w:ascii="Cambria" w:hAnsi="Cambria" w:cs="Arial"/>
                <w:bCs/>
                <w:iCs/>
                <w:sz w:val="22"/>
              </w:rPr>
            </w:pPr>
          </w:p>
          <w:p w14:paraId="3CE97D51" w14:textId="77777777" w:rsidR="00A52409" w:rsidRPr="00D34936" w:rsidRDefault="00A52409" w:rsidP="00C57374">
            <w:pPr>
              <w:pStyle w:val="BodyText"/>
              <w:spacing w:after="0"/>
              <w:rPr>
                <w:rFonts w:ascii="Cambria" w:hAnsi="Cambria" w:cs="Arial"/>
                <w:bCs/>
                <w:iCs/>
                <w:sz w:val="22"/>
              </w:rPr>
            </w:pPr>
            <w:r w:rsidRPr="00D34936">
              <w:rPr>
                <w:rFonts w:ascii="Cambria" w:hAnsi="Cambria" w:cs="Arial"/>
                <w:bCs/>
                <w:iCs/>
                <w:sz w:val="22"/>
              </w:rPr>
              <w:t>_________________________________</w:t>
            </w:r>
          </w:p>
          <w:p w14:paraId="647963DD" w14:textId="09E27EDF" w:rsidR="00A52409" w:rsidRPr="00D34936" w:rsidRDefault="00A52409" w:rsidP="00C57374">
            <w:pPr>
              <w:pStyle w:val="BodyText"/>
              <w:spacing w:after="0"/>
              <w:rPr>
                <w:rFonts w:ascii="Cambria" w:hAnsi="Cambria" w:cs="Arial"/>
                <w:sz w:val="22"/>
              </w:rPr>
            </w:pPr>
            <w:r w:rsidRPr="00D34936">
              <w:rPr>
                <w:rFonts w:ascii="Cambria" w:hAnsi="Cambria" w:cs="Arial"/>
                <w:sz w:val="22"/>
              </w:rPr>
              <w:t xml:space="preserve">Za </w:t>
            </w:r>
            <w:r w:rsidR="006B1EB1" w:rsidRPr="00D34936">
              <w:rPr>
                <w:rFonts w:ascii="Cambria" w:hAnsi="Cambria" w:cs="Arial"/>
                <w:b/>
                <w:sz w:val="22"/>
              </w:rPr>
              <w:t>Mesto Stupava</w:t>
            </w:r>
          </w:p>
          <w:p w14:paraId="59EAC401" w14:textId="77777777" w:rsidR="00A52409" w:rsidRPr="00D34936" w:rsidRDefault="006B1EB1" w:rsidP="00C57374">
            <w:pPr>
              <w:pStyle w:val="BodyText"/>
              <w:spacing w:after="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w:t>
            </w:r>
            <w:r w:rsidR="00C278BF" w:rsidRPr="00D34936">
              <w:rPr>
                <w:rFonts w:ascii="Cambria" w:hAnsi="Cambria" w:cs="Arial"/>
                <w:sz w:val="22"/>
              </w:rPr>
              <w:t xml:space="preserve">, </w:t>
            </w:r>
          </w:p>
          <w:p w14:paraId="3194CFC4" w14:textId="68D73F17" w:rsidR="006B1EB1" w:rsidRPr="00D34936" w:rsidRDefault="006B1EB1" w:rsidP="00C57374">
            <w:pPr>
              <w:pStyle w:val="BodyText"/>
              <w:spacing w:after="0"/>
              <w:rPr>
                <w:rFonts w:ascii="Cambria" w:hAnsi="Cambria" w:cs="Arial"/>
                <w:bCs/>
                <w:iCs/>
                <w:sz w:val="22"/>
              </w:rPr>
            </w:pPr>
            <w:r w:rsidRPr="00D34936">
              <w:rPr>
                <w:rFonts w:ascii="Cambria" w:hAnsi="Cambria" w:cs="Arial"/>
                <w:sz w:val="22"/>
              </w:rPr>
              <w:t>Primátor</w:t>
            </w:r>
          </w:p>
        </w:tc>
        <w:tc>
          <w:tcPr>
            <w:tcW w:w="4528" w:type="dxa"/>
          </w:tcPr>
          <w:p w14:paraId="34F35471" w14:textId="77777777" w:rsidR="00A52409" w:rsidRPr="00D34936" w:rsidRDefault="00A52409" w:rsidP="00C57374">
            <w:pPr>
              <w:pStyle w:val="BodyText"/>
              <w:spacing w:after="0"/>
              <w:ind w:firstLine="34"/>
              <w:rPr>
                <w:rFonts w:ascii="Cambria" w:hAnsi="Cambria" w:cs="Arial"/>
                <w:sz w:val="22"/>
                <w:highlight w:val="yellow"/>
              </w:rPr>
            </w:pPr>
          </w:p>
          <w:p w14:paraId="75FB3C67" w14:textId="77777777" w:rsidR="00A52409" w:rsidRPr="00D34936" w:rsidRDefault="00A52409" w:rsidP="00C57374">
            <w:pPr>
              <w:pStyle w:val="BodyText"/>
              <w:spacing w:after="0"/>
              <w:ind w:firstLine="34"/>
              <w:rPr>
                <w:rFonts w:ascii="Cambria" w:hAnsi="Cambria" w:cs="Arial"/>
                <w:sz w:val="22"/>
                <w:highlight w:val="yellow"/>
              </w:rPr>
            </w:pPr>
          </w:p>
          <w:p w14:paraId="424934F4" w14:textId="77777777" w:rsidR="00A52409" w:rsidRPr="00D34936" w:rsidRDefault="00A52409" w:rsidP="00C57374">
            <w:pPr>
              <w:pStyle w:val="BodyText"/>
              <w:spacing w:after="0"/>
              <w:ind w:firstLine="34"/>
              <w:rPr>
                <w:rFonts w:ascii="Cambria" w:hAnsi="Cambria" w:cs="Arial"/>
                <w:sz w:val="22"/>
              </w:rPr>
            </w:pPr>
            <w:r w:rsidRPr="00D34936">
              <w:rPr>
                <w:rFonts w:ascii="Cambria" w:hAnsi="Cambria" w:cs="Arial"/>
                <w:sz w:val="22"/>
              </w:rPr>
              <w:t>_________________________________</w:t>
            </w:r>
          </w:p>
          <w:p w14:paraId="0D814019" w14:textId="74356758" w:rsidR="00A52409" w:rsidRPr="00D34936" w:rsidRDefault="00A52409" w:rsidP="00C57374">
            <w:pPr>
              <w:pStyle w:val="BodyText"/>
              <w:tabs>
                <w:tab w:val="left" w:pos="1164"/>
                <w:tab w:val="center" w:pos="2156"/>
              </w:tabs>
              <w:spacing w:after="0"/>
              <w:rPr>
                <w:rFonts w:ascii="Cambria" w:hAnsi="Cambria" w:cs="Arial"/>
                <w:sz w:val="22"/>
              </w:rPr>
            </w:pPr>
            <w:r w:rsidRPr="00D34936">
              <w:rPr>
                <w:rFonts w:ascii="Cambria" w:hAnsi="Cambria" w:cs="Arial"/>
                <w:sz w:val="22"/>
              </w:rPr>
              <w:t xml:space="preserve">Za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r w:rsidR="00897A43" w:rsidRPr="00D34936">
              <w:rPr>
                <w:rFonts w:ascii="Cambria" w:hAnsi="Cambria" w:cs="Arial"/>
                <w:sz w:val="22"/>
              </w:rPr>
              <w:t>,</w:t>
            </w:r>
          </w:p>
          <w:p w14:paraId="27418F71" w14:textId="622AA61C" w:rsidR="00A52409" w:rsidRPr="00D34936" w:rsidRDefault="00897A43" w:rsidP="00C57374">
            <w:pPr>
              <w:pStyle w:val="BodyText"/>
              <w:spacing w:after="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bl>
    <w:p w14:paraId="6344E0A6" w14:textId="73B8D3AB" w:rsidR="008113C6" w:rsidRPr="00D34936" w:rsidRDefault="008113C6" w:rsidP="00F225CA">
      <w:pPr>
        <w:rPr>
          <w:rFonts w:ascii="Cambria" w:hAnsi="Cambria" w:cs="Arial"/>
          <w:sz w:val="22"/>
        </w:rPr>
      </w:pPr>
    </w:p>
    <w:p w14:paraId="484755F1" w14:textId="77777777" w:rsidR="002C7F48" w:rsidRPr="00D34936" w:rsidRDefault="002C7F48" w:rsidP="00F225CA">
      <w:pPr>
        <w:rPr>
          <w:rFonts w:ascii="Cambria" w:hAnsi="Cambria" w:cs="Arial"/>
          <w:sz w:val="22"/>
        </w:rPr>
      </w:pPr>
    </w:p>
    <w:sectPr w:rsidR="002C7F48" w:rsidRPr="00D3493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B93E" w14:textId="77777777" w:rsidR="00FE25EC" w:rsidRDefault="00FE25EC" w:rsidP="005A4804">
      <w:pPr>
        <w:spacing w:before="0" w:line="240" w:lineRule="auto"/>
      </w:pPr>
      <w:r>
        <w:separator/>
      </w:r>
    </w:p>
  </w:endnote>
  <w:endnote w:type="continuationSeparator" w:id="0">
    <w:p w14:paraId="4B2CC079" w14:textId="77777777" w:rsidR="00FE25EC" w:rsidRDefault="00FE25EC"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12308"/>
      <w:docPartObj>
        <w:docPartGallery w:val="Page Numbers (Bottom of Page)"/>
        <w:docPartUnique/>
      </w:docPartObj>
    </w:sdtPr>
    <w:sdtEndPr>
      <w:rPr>
        <w:rFonts w:ascii="Proba Pro" w:hAnsi="Proba Pro"/>
      </w:rPr>
    </w:sdtEndPr>
    <w:sdtContent>
      <w:p w14:paraId="7315D267" w14:textId="099E52F8" w:rsidR="00ED1BA4" w:rsidRPr="00C32950" w:rsidRDefault="00ED1BA4">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w:t>
        </w:r>
        <w:r>
          <w:rPr>
            <w:rFonts w:ascii="Proba Pro" w:hAnsi="Proba Pro"/>
            <w:noProof/>
          </w:rPr>
          <w:t>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117B" w14:textId="77777777" w:rsidR="00FE25EC" w:rsidRDefault="00FE25EC" w:rsidP="005A4804">
      <w:pPr>
        <w:spacing w:before="0" w:line="240" w:lineRule="auto"/>
      </w:pPr>
      <w:r>
        <w:separator/>
      </w:r>
    </w:p>
  </w:footnote>
  <w:footnote w:type="continuationSeparator" w:id="0">
    <w:p w14:paraId="5D563788" w14:textId="77777777" w:rsidR="00FE25EC" w:rsidRDefault="00FE25EC"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523" w14:textId="7E6AD9B7"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bookmarkStart w:id="91" w:name="_Hlk523830414"/>
    <w:bookmarkStart w:id="92"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91"/>
    <w:bookmarkEnd w:id="92"/>
    <w:r w:rsidRPr="004D50E9">
      <w:rPr>
        <w:rFonts w:ascii="Cambria" w:hAnsi="Cambria"/>
        <w:b/>
        <w:sz w:val="20"/>
        <w:szCs w:val="20"/>
      </w:rPr>
      <w:t>:</w:t>
    </w:r>
  </w:p>
  <w:p w14:paraId="45692401" w14:textId="68039E30"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w:t>
    </w:r>
    <w:del w:id="93" w:author="Tomas Uricek" w:date="2023-10-17T11:43:00Z">
      <w:r w:rsidRPr="004D50E9" w:rsidDel="003D55FD">
        <w:rPr>
          <w:rFonts w:ascii="Cambria" w:hAnsi="Cambria"/>
          <w:b/>
          <w:sz w:val="20"/>
          <w:szCs w:val="20"/>
        </w:rPr>
        <w:delText xml:space="preserve"> </w:delText>
      </w:r>
    </w:del>
  </w:p>
  <w:p w14:paraId="7C3348AE" w14:textId="6A83FB03" w:rsidR="00ED1BA4" w:rsidRPr="00B03B6B" w:rsidRDefault="00ED1BA4"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379D3"/>
    <w:multiLevelType w:val="multilevel"/>
    <w:tmpl w:val="5E12337A"/>
    <w:lvl w:ilvl="0">
      <w:start w:val="1"/>
      <w:numFmt w:val="decimal"/>
      <w:lvlText w:val="%1"/>
      <w:lvlJc w:val="left"/>
      <w:pPr>
        <w:ind w:left="709" w:hanging="709"/>
      </w:pPr>
      <w:rPr>
        <w:rFonts w:ascii="Cambria" w:hAnsi="Cambria" w:hint="default"/>
        <w:b/>
        <w:i w:val="0"/>
        <w:caps/>
        <w:strike w:val="0"/>
        <w:dstrike w:val="0"/>
        <w:vanish w:val="0"/>
        <w:webHidden w:val="0"/>
        <w:sz w:val="22"/>
        <w:szCs w:val="22"/>
        <w:u w:val="none"/>
        <w:effect w:val="none"/>
        <w:vertAlign w:val="baseline"/>
        <w:specVanish w:val="0"/>
      </w:rPr>
    </w:lvl>
    <w:lvl w:ilvl="1">
      <w:start w:val="1"/>
      <w:numFmt w:val="decimal"/>
      <w:lvlText w:val="%1.%2"/>
      <w:lvlJc w:val="left"/>
      <w:pPr>
        <w:ind w:left="709" w:hanging="709"/>
      </w:pPr>
      <w:rPr>
        <w:rFonts w:ascii="Cambria" w:hAnsi="Cambria" w:hint="default"/>
        <w:b/>
        <w:i w:val="0"/>
        <w:strike w:val="0"/>
        <w:dstrike w:val="0"/>
        <w:vanish w:val="0"/>
        <w:webHidden w:val="0"/>
        <w:sz w:val="22"/>
        <w:szCs w:val="22"/>
        <w:u w:val="none"/>
        <w:effect w:val="none"/>
        <w:vertAlign w:val="baseline"/>
        <w:specVanish w:val="0"/>
      </w:r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211889885">
    <w:abstractNumId w:val="19"/>
  </w:num>
  <w:num w:numId="2" w16cid:durableId="1290741754">
    <w:abstractNumId w:val="17"/>
  </w:num>
  <w:num w:numId="3" w16cid:durableId="1928876612">
    <w:abstractNumId w:val="18"/>
  </w:num>
  <w:num w:numId="4" w16cid:durableId="556431972">
    <w:abstractNumId w:val="12"/>
  </w:num>
  <w:num w:numId="5" w16cid:durableId="1215191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4150">
    <w:abstractNumId w:val="4"/>
  </w:num>
  <w:num w:numId="7" w16cid:durableId="405997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0756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745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7835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085761">
    <w:abstractNumId w:val="5"/>
  </w:num>
  <w:num w:numId="12" w16cid:durableId="733351625">
    <w:abstractNumId w:val="20"/>
  </w:num>
  <w:num w:numId="13" w16cid:durableId="195121992">
    <w:abstractNumId w:val="2"/>
  </w:num>
  <w:num w:numId="14" w16cid:durableId="71507100">
    <w:abstractNumId w:val="9"/>
  </w:num>
  <w:num w:numId="15" w16cid:durableId="1707678353">
    <w:abstractNumId w:val="8"/>
    <w:lvlOverride w:ilvl="0">
      <w:lvl w:ilvl="0">
        <w:start w:val="1"/>
        <w:numFmt w:val="decimal"/>
        <w:lvlText w:val="%1."/>
        <w:lvlJc w:val="left"/>
        <w:pPr>
          <w:ind w:left="709" w:hanging="709"/>
        </w:pPr>
        <w:rPr>
          <w:rFonts w:ascii="Cambria" w:hAnsi="Cambria" w:cs="Times New Roman" w:hint="default"/>
          <w:sz w:val="20"/>
        </w:rPr>
      </w:lvl>
    </w:lvlOverride>
  </w:num>
  <w:num w:numId="16" w16cid:durableId="17363913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507885">
    <w:abstractNumId w:val="1"/>
  </w:num>
  <w:num w:numId="18" w16cid:durableId="928739134">
    <w:abstractNumId w:val="13"/>
  </w:num>
  <w:num w:numId="19" w16cid:durableId="692269602">
    <w:abstractNumId w:val="3"/>
  </w:num>
  <w:num w:numId="20" w16cid:durableId="1961060496">
    <w:abstractNumId w:val="0"/>
  </w:num>
  <w:num w:numId="21" w16cid:durableId="468549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8646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08A"/>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1C4D"/>
    <w:rsid w:val="000139D4"/>
    <w:rsid w:val="00013A08"/>
    <w:rsid w:val="0001447D"/>
    <w:rsid w:val="000144AD"/>
    <w:rsid w:val="000146B4"/>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2F3A"/>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0716"/>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6CD"/>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97304"/>
    <w:rsid w:val="00097A8A"/>
    <w:rsid w:val="000A0243"/>
    <w:rsid w:val="000A035B"/>
    <w:rsid w:val="000A10DA"/>
    <w:rsid w:val="000A11F7"/>
    <w:rsid w:val="000A16B6"/>
    <w:rsid w:val="000A1944"/>
    <w:rsid w:val="000A2463"/>
    <w:rsid w:val="000A2999"/>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3C1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04E"/>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680C"/>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039"/>
    <w:rsid w:val="000F66B4"/>
    <w:rsid w:val="000F6767"/>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7E4"/>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4BD7"/>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00"/>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0B8B"/>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341A"/>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97D40"/>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5E44"/>
    <w:rsid w:val="001A68E4"/>
    <w:rsid w:val="001A6C05"/>
    <w:rsid w:val="001B074E"/>
    <w:rsid w:val="001B0982"/>
    <w:rsid w:val="001B0DB2"/>
    <w:rsid w:val="001B1017"/>
    <w:rsid w:val="001B10C4"/>
    <w:rsid w:val="001B1D2F"/>
    <w:rsid w:val="001B1D68"/>
    <w:rsid w:val="001B21A8"/>
    <w:rsid w:val="001B2495"/>
    <w:rsid w:val="001B30C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54"/>
    <w:rsid w:val="001C0C66"/>
    <w:rsid w:val="001C1F1A"/>
    <w:rsid w:val="001C27DE"/>
    <w:rsid w:val="001C28EC"/>
    <w:rsid w:val="001C2AF6"/>
    <w:rsid w:val="001C5B3A"/>
    <w:rsid w:val="001C5D84"/>
    <w:rsid w:val="001C66D3"/>
    <w:rsid w:val="001C6B3A"/>
    <w:rsid w:val="001C6C8A"/>
    <w:rsid w:val="001C786B"/>
    <w:rsid w:val="001D0FCB"/>
    <w:rsid w:val="001D0FEA"/>
    <w:rsid w:val="001D18A5"/>
    <w:rsid w:val="001D1E0B"/>
    <w:rsid w:val="001D20DD"/>
    <w:rsid w:val="001D20F2"/>
    <w:rsid w:val="001D2520"/>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21E9"/>
    <w:rsid w:val="001F25A9"/>
    <w:rsid w:val="001F371E"/>
    <w:rsid w:val="001F3E0E"/>
    <w:rsid w:val="001F4AAC"/>
    <w:rsid w:val="001F5205"/>
    <w:rsid w:val="001F5748"/>
    <w:rsid w:val="001F5A32"/>
    <w:rsid w:val="001F6A15"/>
    <w:rsid w:val="001F6CF5"/>
    <w:rsid w:val="001F6FF5"/>
    <w:rsid w:val="001F72AB"/>
    <w:rsid w:val="002009DC"/>
    <w:rsid w:val="00200B2C"/>
    <w:rsid w:val="00200E35"/>
    <w:rsid w:val="002011C1"/>
    <w:rsid w:val="00201551"/>
    <w:rsid w:val="002015CA"/>
    <w:rsid w:val="00201AAA"/>
    <w:rsid w:val="00201E63"/>
    <w:rsid w:val="002021FA"/>
    <w:rsid w:val="00202337"/>
    <w:rsid w:val="00202B03"/>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CD4"/>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2FA"/>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181"/>
    <w:rsid w:val="002472E7"/>
    <w:rsid w:val="00247744"/>
    <w:rsid w:val="00247848"/>
    <w:rsid w:val="00247D3C"/>
    <w:rsid w:val="00247E61"/>
    <w:rsid w:val="002501C0"/>
    <w:rsid w:val="00250781"/>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21D"/>
    <w:rsid w:val="002916A8"/>
    <w:rsid w:val="002927F8"/>
    <w:rsid w:val="00292DE2"/>
    <w:rsid w:val="00292E8B"/>
    <w:rsid w:val="002938E1"/>
    <w:rsid w:val="00294B56"/>
    <w:rsid w:val="0029511E"/>
    <w:rsid w:val="002960D0"/>
    <w:rsid w:val="0029674A"/>
    <w:rsid w:val="00297473"/>
    <w:rsid w:val="0029799C"/>
    <w:rsid w:val="00297D6A"/>
    <w:rsid w:val="00297E1E"/>
    <w:rsid w:val="002A14C6"/>
    <w:rsid w:val="002A230B"/>
    <w:rsid w:val="002A234B"/>
    <w:rsid w:val="002A28A0"/>
    <w:rsid w:val="002A2BE6"/>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492"/>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D69A8"/>
    <w:rsid w:val="002D726A"/>
    <w:rsid w:val="002E028B"/>
    <w:rsid w:val="002E063D"/>
    <w:rsid w:val="002E0A52"/>
    <w:rsid w:val="002E0CB0"/>
    <w:rsid w:val="002E1195"/>
    <w:rsid w:val="002E241C"/>
    <w:rsid w:val="002E2BDA"/>
    <w:rsid w:val="002E2EA7"/>
    <w:rsid w:val="002E2EC2"/>
    <w:rsid w:val="002E315E"/>
    <w:rsid w:val="002E36B9"/>
    <w:rsid w:val="002E3ACD"/>
    <w:rsid w:val="002E3C34"/>
    <w:rsid w:val="002E3CC2"/>
    <w:rsid w:val="002E47CB"/>
    <w:rsid w:val="002E4B17"/>
    <w:rsid w:val="002E5528"/>
    <w:rsid w:val="002E55EB"/>
    <w:rsid w:val="002E57A7"/>
    <w:rsid w:val="002E6CA5"/>
    <w:rsid w:val="002E7182"/>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07AD7"/>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4F8"/>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57C"/>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724"/>
    <w:rsid w:val="00383C39"/>
    <w:rsid w:val="00383F5F"/>
    <w:rsid w:val="003859F7"/>
    <w:rsid w:val="00385B3E"/>
    <w:rsid w:val="00385B93"/>
    <w:rsid w:val="003867B7"/>
    <w:rsid w:val="00386A07"/>
    <w:rsid w:val="00386A53"/>
    <w:rsid w:val="0038725A"/>
    <w:rsid w:val="00387F01"/>
    <w:rsid w:val="0039049D"/>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4CC9"/>
    <w:rsid w:val="003A55B9"/>
    <w:rsid w:val="003A5932"/>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0E9"/>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55FD"/>
    <w:rsid w:val="003D6AFD"/>
    <w:rsid w:val="003D6E7F"/>
    <w:rsid w:val="003E0B57"/>
    <w:rsid w:val="003E19A0"/>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9B9"/>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6B7"/>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4A8"/>
    <w:rsid w:val="004238B3"/>
    <w:rsid w:val="00423C2D"/>
    <w:rsid w:val="00423CA0"/>
    <w:rsid w:val="00423CDC"/>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473"/>
    <w:rsid w:val="004F6BDB"/>
    <w:rsid w:val="004F7A61"/>
    <w:rsid w:val="004F7CAE"/>
    <w:rsid w:val="005013AC"/>
    <w:rsid w:val="005018AD"/>
    <w:rsid w:val="005019D8"/>
    <w:rsid w:val="00502482"/>
    <w:rsid w:val="005041F9"/>
    <w:rsid w:val="0050454E"/>
    <w:rsid w:val="005047B0"/>
    <w:rsid w:val="00504F3D"/>
    <w:rsid w:val="00505B9F"/>
    <w:rsid w:val="00505BDC"/>
    <w:rsid w:val="005063AE"/>
    <w:rsid w:val="00506547"/>
    <w:rsid w:val="00506AD2"/>
    <w:rsid w:val="00507B66"/>
    <w:rsid w:val="00507E8A"/>
    <w:rsid w:val="005105DB"/>
    <w:rsid w:val="005107F7"/>
    <w:rsid w:val="00510856"/>
    <w:rsid w:val="005116B5"/>
    <w:rsid w:val="00511A0B"/>
    <w:rsid w:val="00511D0E"/>
    <w:rsid w:val="00511DAF"/>
    <w:rsid w:val="0051317F"/>
    <w:rsid w:val="0051438B"/>
    <w:rsid w:val="00514490"/>
    <w:rsid w:val="00514A89"/>
    <w:rsid w:val="00514E83"/>
    <w:rsid w:val="005150FF"/>
    <w:rsid w:val="00515E0E"/>
    <w:rsid w:val="00515E8D"/>
    <w:rsid w:val="005163E9"/>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5C8"/>
    <w:rsid w:val="00541C0F"/>
    <w:rsid w:val="00541CD1"/>
    <w:rsid w:val="005429CC"/>
    <w:rsid w:val="00542A80"/>
    <w:rsid w:val="005439F2"/>
    <w:rsid w:val="00543CBA"/>
    <w:rsid w:val="005445F7"/>
    <w:rsid w:val="005448B8"/>
    <w:rsid w:val="00544C52"/>
    <w:rsid w:val="00545030"/>
    <w:rsid w:val="0054523A"/>
    <w:rsid w:val="0054526E"/>
    <w:rsid w:val="00545585"/>
    <w:rsid w:val="00545990"/>
    <w:rsid w:val="00545AEC"/>
    <w:rsid w:val="0054706B"/>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0B24"/>
    <w:rsid w:val="00581D01"/>
    <w:rsid w:val="00581EF6"/>
    <w:rsid w:val="005827B0"/>
    <w:rsid w:val="0058287A"/>
    <w:rsid w:val="00582FAC"/>
    <w:rsid w:val="0058335E"/>
    <w:rsid w:val="00584CC3"/>
    <w:rsid w:val="00585C3C"/>
    <w:rsid w:val="00586747"/>
    <w:rsid w:val="005874C1"/>
    <w:rsid w:val="00587B1D"/>
    <w:rsid w:val="005905AB"/>
    <w:rsid w:val="005906A0"/>
    <w:rsid w:val="00591260"/>
    <w:rsid w:val="0059249D"/>
    <w:rsid w:val="005930FB"/>
    <w:rsid w:val="00593A8A"/>
    <w:rsid w:val="00593D60"/>
    <w:rsid w:val="00595719"/>
    <w:rsid w:val="00596E99"/>
    <w:rsid w:val="005A00B7"/>
    <w:rsid w:val="005A02C8"/>
    <w:rsid w:val="005A044A"/>
    <w:rsid w:val="005A0CAA"/>
    <w:rsid w:val="005A0FF3"/>
    <w:rsid w:val="005A127D"/>
    <w:rsid w:val="005A158C"/>
    <w:rsid w:val="005A188C"/>
    <w:rsid w:val="005A1AE2"/>
    <w:rsid w:val="005A2674"/>
    <w:rsid w:val="005A29E9"/>
    <w:rsid w:val="005A2CCA"/>
    <w:rsid w:val="005A3809"/>
    <w:rsid w:val="005A394E"/>
    <w:rsid w:val="005A3AA3"/>
    <w:rsid w:val="005A3E8E"/>
    <w:rsid w:val="005A4804"/>
    <w:rsid w:val="005A4F82"/>
    <w:rsid w:val="005A7506"/>
    <w:rsid w:val="005A7620"/>
    <w:rsid w:val="005B00F2"/>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C74"/>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4F2"/>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5F74C7"/>
    <w:rsid w:val="005F759E"/>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610"/>
    <w:rsid w:val="00634CFE"/>
    <w:rsid w:val="006357DE"/>
    <w:rsid w:val="00636545"/>
    <w:rsid w:val="00636BC5"/>
    <w:rsid w:val="00636D50"/>
    <w:rsid w:val="00637B54"/>
    <w:rsid w:val="0064034F"/>
    <w:rsid w:val="00640A97"/>
    <w:rsid w:val="00640B6C"/>
    <w:rsid w:val="00640E7D"/>
    <w:rsid w:val="00640E84"/>
    <w:rsid w:val="006424A4"/>
    <w:rsid w:val="0064293E"/>
    <w:rsid w:val="00642C4B"/>
    <w:rsid w:val="00643472"/>
    <w:rsid w:val="00643767"/>
    <w:rsid w:val="00643EB8"/>
    <w:rsid w:val="00644A87"/>
    <w:rsid w:val="006458CD"/>
    <w:rsid w:val="00645F58"/>
    <w:rsid w:val="006465FB"/>
    <w:rsid w:val="00646B81"/>
    <w:rsid w:val="0064757F"/>
    <w:rsid w:val="006475BB"/>
    <w:rsid w:val="0064796A"/>
    <w:rsid w:val="00647A6C"/>
    <w:rsid w:val="00651475"/>
    <w:rsid w:val="00651950"/>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215"/>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585F"/>
    <w:rsid w:val="006962EF"/>
    <w:rsid w:val="00696CAC"/>
    <w:rsid w:val="006975EE"/>
    <w:rsid w:val="00697FA3"/>
    <w:rsid w:val="006A03DD"/>
    <w:rsid w:val="006A1F45"/>
    <w:rsid w:val="006A22FE"/>
    <w:rsid w:val="006A25C5"/>
    <w:rsid w:val="006A2C90"/>
    <w:rsid w:val="006A2D6C"/>
    <w:rsid w:val="006A3AB5"/>
    <w:rsid w:val="006A474B"/>
    <w:rsid w:val="006A523C"/>
    <w:rsid w:val="006A63B4"/>
    <w:rsid w:val="006A6985"/>
    <w:rsid w:val="006A7077"/>
    <w:rsid w:val="006A7B5D"/>
    <w:rsid w:val="006B033D"/>
    <w:rsid w:val="006B09F2"/>
    <w:rsid w:val="006B122F"/>
    <w:rsid w:val="006B1A78"/>
    <w:rsid w:val="006B1EB1"/>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11AE"/>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2FD5"/>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161"/>
    <w:rsid w:val="007408BD"/>
    <w:rsid w:val="00740918"/>
    <w:rsid w:val="0074097C"/>
    <w:rsid w:val="00740C1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627"/>
    <w:rsid w:val="00767892"/>
    <w:rsid w:val="0076792D"/>
    <w:rsid w:val="00770945"/>
    <w:rsid w:val="00770ADE"/>
    <w:rsid w:val="00770B59"/>
    <w:rsid w:val="00770DC5"/>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04B"/>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5FA1"/>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21"/>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0E91"/>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49DA"/>
    <w:rsid w:val="007D541C"/>
    <w:rsid w:val="007D6692"/>
    <w:rsid w:val="007D6EA8"/>
    <w:rsid w:val="007D7CE3"/>
    <w:rsid w:val="007E0681"/>
    <w:rsid w:val="007E06E2"/>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6D46"/>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18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BDB"/>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7F8E"/>
    <w:rsid w:val="00840A3F"/>
    <w:rsid w:val="00840A43"/>
    <w:rsid w:val="008429BD"/>
    <w:rsid w:val="008449B3"/>
    <w:rsid w:val="00844CCE"/>
    <w:rsid w:val="00845258"/>
    <w:rsid w:val="00845B12"/>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998"/>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CA6"/>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5F5A"/>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730"/>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620"/>
    <w:rsid w:val="008F49E6"/>
    <w:rsid w:val="008F4AFA"/>
    <w:rsid w:val="008F4D7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17F22"/>
    <w:rsid w:val="00920000"/>
    <w:rsid w:val="0092005B"/>
    <w:rsid w:val="00920850"/>
    <w:rsid w:val="00920CEB"/>
    <w:rsid w:val="0092164C"/>
    <w:rsid w:val="009216AB"/>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904"/>
    <w:rsid w:val="00942B70"/>
    <w:rsid w:val="00943216"/>
    <w:rsid w:val="009433D4"/>
    <w:rsid w:val="00943F2F"/>
    <w:rsid w:val="00944168"/>
    <w:rsid w:val="00944234"/>
    <w:rsid w:val="009442A4"/>
    <w:rsid w:val="00945232"/>
    <w:rsid w:val="00945474"/>
    <w:rsid w:val="00945C78"/>
    <w:rsid w:val="0094619B"/>
    <w:rsid w:val="0094687D"/>
    <w:rsid w:val="00946A31"/>
    <w:rsid w:val="0094714C"/>
    <w:rsid w:val="00947A13"/>
    <w:rsid w:val="00947B1B"/>
    <w:rsid w:val="009500AD"/>
    <w:rsid w:val="00950666"/>
    <w:rsid w:val="009506B8"/>
    <w:rsid w:val="0095120E"/>
    <w:rsid w:val="009515C9"/>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2B31"/>
    <w:rsid w:val="00963079"/>
    <w:rsid w:val="00963576"/>
    <w:rsid w:val="0096391C"/>
    <w:rsid w:val="00963BEF"/>
    <w:rsid w:val="0096462E"/>
    <w:rsid w:val="0096524C"/>
    <w:rsid w:val="00965467"/>
    <w:rsid w:val="009659BB"/>
    <w:rsid w:val="00966ABD"/>
    <w:rsid w:val="00967AA9"/>
    <w:rsid w:val="00967BA7"/>
    <w:rsid w:val="00967BE0"/>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4622"/>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2CF9"/>
    <w:rsid w:val="009A3056"/>
    <w:rsid w:val="009A39F7"/>
    <w:rsid w:val="009A3D0D"/>
    <w:rsid w:val="009A3E56"/>
    <w:rsid w:val="009A46FE"/>
    <w:rsid w:val="009A4777"/>
    <w:rsid w:val="009A4824"/>
    <w:rsid w:val="009A4883"/>
    <w:rsid w:val="009A59F1"/>
    <w:rsid w:val="009A66E4"/>
    <w:rsid w:val="009A7229"/>
    <w:rsid w:val="009A7F2F"/>
    <w:rsid w:val="009B00F2"/>
    <w:rsid w:val="009B12CD"/>
    <w:rsid w:val="009B1312"/>
    <w:rsid w:val="009B15E0"/>
    <w:rsid w:val="009B2E21"/>
    <w:rsid w:val="009B41B7"/>
    <w:rsid w:val="009B41F5"/>
    <w:rsid w:val="009B42D5"/>
    <w:rsid w:val="009B49F8"/>
    <w:rsid w:val="009B4F77"/>
    <w:rsid w:val="009B4FD2"/>
    <w:rsid w:val="009B5B2E"/>
    <w:rsid w:val="009B6065"/>
    <w:rsid w:val="009B6419"/>
    <w:rsid w:val="009B67C2"/>
    <w:rsid w:val="009B68AA"/>
    <w:rsid w:val="009B765D"/>
    <w:rsid w:val="009B7AAB"/>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BB"/>
    <w:rsid w:val="009E4CE6"/>
    <w:rsid w:val="009E5319"/>
    <w:rsid w:val="009E533E"/>
    <w:rsid w:val="009E6A03"/>
    <w:rsid w:val="009F006C"/>
    <w:rsid w:val="009F00A6"/>
    <w:rsid w:val="009F0706"/>
    <w:rsid w:val="009F0A2B"/>
    <w:rsid w:val="009F0BA1"/>
    <w:rsid w:val="009F0BBD"/>
    <w:rsid w:val="009F2011"/>
    <w:rsid w:val="009F25F7"/>
    <w:rsid w:val="009F2EAA"/>
    <w:rsid w:val="009F329E"/>
    <w:rsid w:val="009F3BC4"/>
    <w:rsid w:val="009F46F2"/>
    <w:rsid w:val="009F4D4D"/>
    <w:rsid w:val="009F4F8D"/>
    <w:rsid w:val="009F510C"/>
    <w:rsid w:val="009F526A"/>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4F5D"/>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60E"/>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2E27"/>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AED"/>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671A"/>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63B"/>
    <w:rsid w:val="00AB0DB4"/>
    <w:rsid w:val="00AB0E6F"/>
    <w:rsid w:val="00AB24A0"/>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BDB"/>
    <w:rsid w:val="00AC2D37"/>
    <w:rsid w:val="00AC401A"/>
    <w:rsid w:val="00AC4D7C"/>
    <w:rsid w:val="00AC4DBA"/>
    <w:rsid w:val="00AC5634"/>
    <w:rsid w:val="00AC6132"/>
    <w:rsid w:val="00AC64A5"/>
    <w:rsid w:val="00AC64C0"/>
    <w:rsid w:val="00AC7084"/>
    <w:rsid w:val="00AC7296"/>
    <w:rsid w:val="00AC79AC"/>
    <w:rsid w:val="00AD0127"/>
    <w:rsid w:val="00AD0408"/>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4F73"/>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011"/>
    <w:rsid w:val="00B17547"/>
    <w:rsid w:val="00B17F71"/>
    <w:rsid w:val="00B20495"/>
    <w:rsid w:val="00B20CD8"/>
    <w:rsid w:val="00B2183F"/>
    <w:rsid w:val="00B218A8"/>
    <w:rsid w:val="00B22038"/>
    <w:rsid w:val="00B2422B"/>
    <w:rsid w:val="00B24413"/>
    <w:rsid w:val="00B253D9"/>
    <w:rsid w:val="00B25497"/>
    <w:rsid w:val="00B25846"/>
    <w:rsid w:val="00B25873"/>
    <w:rsid w:val="00B25D70"/>
    <w:rsid w:val="00B26A16"/>
    <w:rsid w:val="00B2748C"/>
    <w:rsid w:val="00B27491"/>
    <w:rsid w:val="00B27C62"/>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A58"/>
    <w:rsid w:val="00B51B22"/>
    <w:rsid w:val="00B51C74"/>
    <w:rsid w:val="00B51D78"/>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5F"/>
    <w:rsid w:val="00B65C25"/>
    <w:rsid w:val="00B664B1"/>
    <w:rsid w:val="00B6664C"/>
    <w:rsid w:val="00B66BD9"/>
    <w:rsid w:val="00B66EDD"/>
    <w:rsid w:val="00B6746F"/>
    <w:rsid w:val="00B676CE"/>
    <w:rsid w:val="00B676E0"/>
    <w:rsid w:val="00B67A40"/>
    <w:rsid w:val="00B7076F"/>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ACD"/>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2354"/>
    <w:rsid w:val="00BC4BB5"/>
    <w:rsid w:val="00BC5193"/>
    <w:rsid w:val="00BC59B7"/>
    <w:rsid w:val="00BC639B"/>
    <w:rsid w:val="00BC6920"/>
    <w:rsid w:val="00BC6B70"/>
    <w:rsid w:val="00BC7752"/>
    <w:rsid w:val="00BC7EDA"/>
    <w:rsid w:val="00BD09A6"/>
    <w:rsid w:val="00BD0E2E"/>
    <w:rsid w:val="00BD10CB"/>
    <w:rsid w:val="00BD138C"/>
    <w:rsid w:val="00BD2877"/>
    <w:rsid w:val="00BD2900"/>
    <w:rsid w:val="00BD3B81"/>
    <w:rsid w:val="00BD519B"/>
    <w:rsid w:val="00BD55D9"/>
    <w:rsid w:val="00BD5AD6"/>
    <w:rsid w:val="00BD5E51"/>
    <w:rsid w:val="00BD635E"/>
    <w:rsid w:val="00BD6893"/>
    <w:rsid w:val="00BD6BF4"/>
    <w:rsid w:val="00BD7965"/>
    <w:rsid w:val="00BD7E0E"/>
    <w:rsid w:val="00BE000D"/>
    <w:rsid w:val="00BE0458"/>
    <w:rsid w:val="00BE0784"/>
    <w:rsid w:val="00BE0AF0"/>
    <w:rsid w:val="00BE26AD"/>
    <w:rsid w:val="00BE2C1A"/>
    <w:rsid w:val="00BE33BB"/>
    <w:rsid w:val="00BE37DE"/>
    <w:rsid w:val="00BE39F2"/>
    <w:rsid w:val="00BE3A9D"/>
    <w:rsid w:val="00BE3EC9"/>
    <w:rsid w:val="00BE4C62"/>
    <w:rsid w:val="00BE4F3B"/>
    <w:rsid w:val="00BE4FF5"/>
    <w:rsid w:val="00BE5297"/>
    <w:rsid w:val="00BE585E"/>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5E99"/>
    <w:rsid w:val="00C06114"/>
    <w:rsid w:val="00C1028D"/>
    <w:rsid w:val="00C106E4"/>
    <w:rsid w:val="00C1070E"/>
    <w:rsid w:val="00C1177F"/>
    <w:rsid w:val="00C11DF2"/>
    <w:rsid w:val="00C120B6"/>
    <w:rsid w:val="00C12143"/>
    <w:rsid w:val="00C12CD8"/>
    <w:rsid w:val="00C13C72"/>
    <w:rsid w:val="00C13F2E"/>
    <w:rsid w:val="00C141F1"/>
    <w:rsid w:val="00C14227"/>
    <w:rsid w:val="00C161D1"/>
    <w:rsid w:val="00C167C5"/>
    <w:rsid w:val="00C17179"/>
    <w:rsid w:val="00C17AE7"/>
    <w:rsid w:val="00C211CE"/>
    <w:rsid w:val="00C222F8"/>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49E"/>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5C0C"/>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02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35AC"/>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0875"/>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2D64"/>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368"/>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9A"/>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5BBE"/>
    <w:rsid w:val="00D16D9C"/>
    <w:rsid w:val="00D172E3"/>
    <w:rsid w:val="00D178B7"/>
    <w:rsid w:val="00D208C8"/>
    <w:rsid w:val="00D211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19C"/>
    <w:rsid w:val="00D32C95"/>
    <w:rsid w:val="00D32E43"/>
    <w:rsid w:val="00D33080"/>
    <w:rsid w:val="00D3343C"/>
    <w:rsid w:val="00D341F6"/>
    <w:rsid w:val="00D3424C"/>
    <w:rsid w:val="00D346E3"/>
    <w:rsid w:val="00D34936"/>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C00"/>
    <w:rsid w:val="00D47FC9"/>
    <w:rsid w:val="00D50516"/>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5C1"/>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17A"/>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756"/>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ED4"/>
    <w:rsid w:val="00DD6F9A"/>
    <w:rsid w:val="00DD7674"/>
    <w:rsid w:val="00DD7D09"/>
    <w:rsid w:val="00DE0509"/>
    <w:rsid w:val="00DE080B"/>
    <w:rsid w:val="00DE0EBD"/>
    <w:rsid w:val="00DE1425"/>
    <w:rsid w:val="00DE30BD"/>
    <w:rsid w:val="00DE3284"/>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3DF2"/>
    <w:rsid w:val="00E044E6"/>
    <w:rsid w:val="00E04904"/>
    <w:rsid w:val="00E04DDB"/>
    <w:rsid w:val="00E05065"/>
    <w:rsid w:val="00E056CE"/>
    <w:rsid w:val="00E05792"/>
    <w:rsid w:val="00E06164"/>
    <w:rsid w:val="00E063E3"/>
    <w:rsid w:val="00E06794"/>
    <w:rsid w:val="00E06D3E"/>
    <w:rsid w:val="00E06D89"/>
    <w:rsid w:val="00E102CA"/>
    <w:rsid w:val="00E10467"/>
    <w:rsid w:val="00E10744"/>
    <w:rsid w:val="00E10C17"/>
    <w:rsid w:val="00E1109F"/>
    <w:rsid w:val="00E11272"/>
    <w:rsid w:val="00E11DCA"/>
    <w:rsid w:val="00E1233E"/>
    <w:rsid w:val="00E123A2"/>
    <w:rsid w:val="00E1293D"/>
    <w:rsid w:val="00E135D2"/>
    <w:rsid w:val="00E13717"/>
    <w:rsid w:val="00E13A4C"/>
    <w:rsid w:val="00E147C0"/>
    <w:rsid w:val="00E14ABA"/>
    <w:rsid w:val="00E15A2C"/>
    <w:rsid w:val="00E15B1A"/>
    <w:rsid w:val="00E16C5E"/>
    <w:rsid w:val="00E17E7C"/>
    <w:rsid w:val="00E17FDB"/>
    <w:rsid w:val="00E20A19"/>
    <w:rsid w:val="00E20D37"/>
    <w:rsid w:val="00E21F9D"/>
    <w:rsid w:val="00E22871"/>
    <w:rsid w:val="00E22926"/>
    <w:rsid w:val="00E23A0A"/>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052"/>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01D"/>
    <w:rsid w:val="00E4728E"/>
    <w:rsid w:val="00E47A18"/>
    <w:rsid w:val="00E47D14"/>
    <w:rsid w:val="00E500F4"/>
    <w:rsid w:val="00E50502"/>
    <w:rsid w:val="00E5094A"/>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1ACA"/>
    <w:rsid w:val="00E6212D"/>
    <w:rsid w:val="00E6266D"/>
    <w:rsid w:val="00E6275E"/>
    <w:rsid w:val="00E62894"/>
    <w:rsid w:val="00E628F0"/>
    <w:rsid w:val="00E63DBC"/>
    <w:rsid w:val="00E6401D"/>
    <w:rsid w:val="00E651D5"/>
    <w:rsid w:val="00E65C5D"/>
    <w:rsid w:val="00E65E87"/>
    <w:rsid w:val="00E67D87"/>
    <w:rsid w:val="00E7006F"/>
    <w:rsid w:val="00E70459"/>
    <w:rsid w:val="00E71046"/>
    <w:rsid w:val="00E71252"/>
    <w:rsid w:val="00E718F6"/>
    <w:rsid w:val="00E71B3B"/>
    <w:rsid w:val="00E72031"/>
    <w:rsid w:val="00E73871"/>
    <w:rsid w:val="00E738D7"/>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A9"/>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4A6E"/>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C7F"/>
    <w:rsid w:val="00EC2EA5"/>
    <w:rsid w:val="00EC2F65"/>
    <w:rsid w:val="00EC4371"/>
    <w:rsid w:val="00EC442F"/>
    <w:rsid w:val="00EC560B"/>
    <w:rsid w:val="00EC6B63"/>
    <w:rsid w:val="00EC6EAB"/>
    <w:rsid w:val="00EC7E2A"/>
    <w:rsid w:val="00EC7FC7"/>
    <w:rsid w:val="00ED0810"/>
    <w:rsid w:val="00ED1600"/>
    <w:rsid w:val="00ED1B5B"/>
    <w:rsid w:val="00ED1BA4"/>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D7EEC"/>
    <w:rsid w:val="00EE1059"/>
    <w:rsid w:val="00EE371A"/>
    <w:rsid w:val="00EE3749"/>
    <w:rsid w:val="00EE37A8"/>
    <w:rsid w:val="00EE38DF"/>
    <w:rsid w:val="00EE3AD9"/>
    <w:rsid w:val="00EE3FA7"/>
    <w:rsid w:val="00EE446F"/>
    <w:rsid w:val="00EE4A21"/>
    <w:rsid w:val="00EE5E68"/>
    <w:rsid w:val="00EE74BA"/>
    <w:rsid w:val="00EF0225"/>
    <w:rsid w:val="00EF0BCD"/>
    <w:rsid w:val="00EF1128"/>
    <w:rsid w:val="00EF131A"/>
    <w:rsid w:val="00EF2992"/>
    <w:rsid w:val="00EF29DE"/>
    <w:rsid w:val="00EF2D37"/>
    <w:rsid w:val="00EF382A"/>
    <w:rsid w:val="00EF3ABA"/>
    <w:rsid w:val="00EF3F67"/>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1619"/>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08B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54BE"/>
    <w:rsid w:val="00F4621C"/>
    <w:rsid w:val="00F46482"/>
    <w:rsid w:val="00F4693F"/>
    <w:rsid w:val="00F4735C"/>
    <w:rsid w:val="00F4747F"/>
    <w:rsid w:val="00F50622"/>
    <w:rsid w:val="00F52414"/>
    <w:rsid w:val="00F52497"/>
    <w:rsid w:val="00F53563"/>
    <w:rsid w:val="00F53AB7"/>
    <w:rsid w:val="00F53DA4"/>
    <w:rsid w:val="00F546FE"/>
    <w:rsid w:val="00F548A6"/>
    <w:rsid w:val="00F55B12"/>
    <w:rsid w:val="00F55D98"/>
    <w:rsid w:val="00F5629F"/>
    <w:rsid w:val="00F56610"/>
    <w:rsid w:val="00F56873"/>
    <w:rsid w:val="00F569DD"/>
    <w:rsid w:val="00F56DD5"/>
    <w:rsid w:val="00F57467"/>
    <w:rsid w:val="00F60411"/>
    <w:rsid w:val="00F60BCD"/>
    <w:rsid w:val="00F61018"/>
    <w:rsid w:val="00F61375"/>
    <w:rsid w:val="00F6298D"/>
    <w:rsid w:val="00F63148"/>
    <w:rsid w:val="00F6323B"/>
    <w:rsid w:val="00F638B8"/>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0CD"/>
    <w:rsid w:val="00F73676"/>
    <w:rsid w:val="00F73DFC"/>
    <w:rsid w:val="00F74C85"/>
    <w:rsid w:val="00F7580D"/>
    <w:rsid w:val="00F75A93"/>
    <w:rsid w:val="00F7608F"/>
    <w:rsid w:val="00F7696A"/>
    <w:rsid w:val="00F775F4"/>
    <w:rsid w:val="00F77A69"/>
    <w:rsid w:val="00F80030"/>
    <w:rsid w:val="00F80CD2"/>
    <w:rsid w:val="00F81394"/>
    <w:rsid w:val="00F818F2"/>
    <w:rsid w:val="00F81A72"/>
    <w:rsid w:val="00F81CD1"/>
    <w:rsid w:val="00F82E3F"/>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A7FEE"/>
    <w:rsid w:val="00FB0604"/>
    <w:rsid w:val="00FB0CB3"/>
    <w:rsid w:val="00FB13AC"/>
    <w:rsid w:val="00FB22A5"/>
    <w:rsid w:val="00FB2B99"/>
    <w:rsid w:val="00FB3195"/>
    <w:rsid w:val="00FB3358"/>
    <w:rsid w:val="00FB404F"/>
    <w:rsid w:val="00FB408B"/>
    <w:rsid w:val="00FB40DB"/>
    <w:rsid w:val="00FB4285"/>
    <w:rsid w:val="00FB42DD"/>
    <w:rsid w:val="00FB467B"/>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5EC"/>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3DC"/>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 w:type="paragraph" w:customStyle="1" w:styleId="Definition1">
    <w:name w:val="Definition 1"/>
    <w:basedOn w:val="Normal"/>
    <w:uiPriority w:val="2"/>
    <w:qFormat/>
    <w:rsid w:val="00F11619"/>
    <w:pPr>
      <w:numPr>
        <w:numId w:val="20"/>
      </w:numPr>
      <w:spacing w:before="0" w:after="180" w:line="240" w:lineRule="auto"/>
      <w:jc w:val="both"/>
    </w:pPr>
    <w:rPr>
      <w:rFonts w:ascii="Times New Roman" w:eastAsia="MS Mincho" w:hAnsi="Times New Roman" w:cs="Times New Roman"/>
      <w:color w:val="auto"/>
      <w:sz w:val="22"/>
    </w:rPr>
  </w:style>
  <w:style w:type="paragraph" w:customStyle="1" w:styleId="Definition2">
    <w:name w:val="Definition 2"/>
    <w:basedOn w:val="Normal"/>
    <w:uiPriority w:val="2"/>
    <w:qFormat/>
    <w:rsid w:val="00F11619"/>
    <w:pPr>
      <w:numPr>
        <w:ilvl w:val="1"/>
        <w:numId w:val="20"/>
      </w:numPr>
      <w:spacing w:before="0" w:after="180" w:line="240" w:lineRule="auto"/>
      <w:jc w:val="both"/>
    </w:pPr>
    <w:rPr>
      <w:rFonts w:ascii="Times New Roman" w:eastAsia="MS Mincho" w:hAnsi="Times New Roman" w:cs="Times New Roman"/>
      <w:color w:val="auto"/>
      <w:sz w:val="22"/>
    </w:rPr>
  </w:style>
  <w:style w:type="paragraph" w:customStyle="1" w:styleId="Definition3">
    <w:name w:val="Definition 3"/>
    <w:basedOn w:val="Normal"/>
    <w:uiPriority w:val="2"/>
    <w:qFormat/>
    <w:rsid w:val="00F11619"/>
    <w:pPr>
      <w:numPr>
        <w:ilvl w:val="2"/>
        <w:numId w:val="20"/>
      </w:numPr>
      <w:spacing w:before="0" w:after="180" w:line="240" w:lineRule="auto"/>
      <w:jc w:val="both"/>
    </w:pPr>
    <w:rPr>
      <w:rFonts w:ascii="Times New Roman" w:eastAsia="MS Mincho" w:hAnsi="Times New Roman" w:cs="Times New Roman"/>
      <w:color w:val="auto"/>
      <w:sz w:val="22"/>
    </w:rPr>
  </w:style>
  <w:style w:type="paragraph" w:customStyle="1" w:styleId="Definition4">
    <w:name w:val="Definition 4"/>
    <w:basedOn w:val="Normal"/>
    <w:uiPriority w:val="2"/>
    <w:qFormat/>
    <w:rsid w:val="00F11619"/>
    <w:pPr>
      <w:numPr>
        <w:ilvl w:val="3"/>
        <w:numId w:val="20"/>
      </w:numPr>
      <w:spacing w:before="0" w:after="180" w:line="240" w:lineRule="auto"/>
      <w:jc w:val="both"/>
    </w:pPr>
    <w:rPr>
      <w:rFonts w:ascii="Times New Roman" w:eastAsia="MS Mincho" w:hAnsi="Times New Roman" w:cs="Times New Roman"/>
      <w:color w:val="auto"/>
      <w:sz w:val="22"/>
    </w:rPr>
  </w:style>
  <w:style w:type="paragraph" w:customStyle="1" w:styleId="Definition5">
    <w:name w:val="Definition 5"/>
    <w:basedOn w:val="Normal"/>
    <w:uiPriority w:val="2"/>
    <w:qFormat/>
    <w:rsid w:val="00F11619"/>
    <w:pPr>
      <w:numPr>
        <w:ilvl w:val="4"/>
        <w:numId w:val="20"/>
      </w:numPr>
      <w:spacing w:before="0" w:after="180" w:line="240" w:lineRule="auto"/>
      <w:jc w:val="both"/>
    </w:pPr>
    <w:rPr>
      <w:rFonts w:ascii="Times New Roman" w:eastAsia="MS Mincho" w:hAnsi="Times New Roman" w:cs="Times New Roman"/>
      <w:color w:val="auto"/>
      <w:sz w:val="22"/>
    </w:rPr>
  </w:style>
  <w:style w:type="paragraph" w:customStyle="1" w:styleId="Definition6">
    <w:name w:val="Definition 6"/>
    <w:basedOn w:val="Normal"/>
    <w:uiPriority w:val="2"/>
    <w:qFormat/>
    <w:rsid w:val="00F11619"/>
    <w:pPr>
      <w:numPr>
        <w:ilvl w:val="5"/>
        <w:numId w:val="20"/>
      </w:numPr>
      <w:spacing w:before="0" w:after="180" w:line="240" w:lineRule="auto"/>
      <w:jc w:val="both"/>
    </w:pPr>
    <w:rPr>
      <w:rFonts w:ascii="Times New Roman" w:eastAsia="MS Mincho" w:hAnsi="Times New Roman" w:cs="Times New Roman"/>
      <w:color w:val="auto"/>
      <w:sz w:val="22"/>
    </w:rPr>
  </w:style>
  <w:style w:type="paragraph" w:customStyle="1" w:styleId="Definition7">
    <w:name w:val="Definition 7"/>
    <w:basedOn w:val="Normal"/>
    <w:uiPriority w:val="2"/>
    <w:qFormat/>
    <w:rsid w:val="00F11619"/>
    <w:pPr>
      <w:numPr>
        <w:ilvl w:val="6"/>
        <w:numId w:val="20"/>
      </w:numPr>
      <w:spacing w:before="0" w:after="180" w:line="240" w:lineRule="auto"/>
      <w:jc w:val="both"/>
    </w:pPr>
    <w:rPr>
      <w:rFonts w:ascii="Times New Roman" w:eastAsia="MS Mincho" w:hAnsi="Times New Roman" w:cs="Times New Roman"/>
      <w:color w:val="auto"/>
      <w:sz w:val="22"/>
    </w:rPr>
  </w:style>
  <w:style w:type="paragraph" w:customStyle="1" w:styleId="Parties">
    <w:name w:val="Parties"/>
    <w:basedOn w:val="Normal"/>
    <w:uiPriority w:val="10"/>
    <w:qFormat/>
    <w:rsid w:val="00F11619"/>
    <w:pPr>
      <w:numPr>
        <w:ilvl w:val="7"/>
        <w:numId w:val="20"/>
      </w:numPr>
      <w:spacing w:before="0" w:after="180" w:line="240" w:lineRule="auto"/>
      <w:jc w:val="both"/>
    </w:pPr>
    <w:rPr>
      <w:rFonts w:ascii="Times New Roman" w:eastAsia="MS Mincho" w:hAnsi="Times New Roman" w:cs="Times New Roman"/>
      <w:color w:val="auto"/>
      <w:sz w:val="22"/>
    </w:rPr>
  </w:style>
  <w:style w:type="paragraph" w:customStyle="1" w:styleId="wBullet4">
    <w:name w:val="wBullet4"/>
    <w:basedOn w:val="Normal"/>
    <w:uiPriority w:val="8"/>
    <w:qFormat/>
    <w:rsid w:val="00F11619"/>
    <w:pPr>
      <w:numPr>
        <w:numId w:val="19"/>
      </w:numPr>
      <w:spacing w:before="0" w:after="180" w:line="240" w:lineRule="auto"/>
      <w:ind w:left="3600" w:hanging="720"/>
      <w:jc w:val="both"/>
    </w:pPr>
    <w:rPr>
      <w:rFonts w:ascii="Times New Roman" w:eastAsia="MS Mincho" w:hAnsi="Times New Roman" w:cs="Times New Roman"/>
      <w:color w:val="auto"/>
      <w:sz w:val="22"/>
    </w:rPr>
  </w:style>
  <w:style w:type="paragraph" w:customStyle="1" w:styleId="Recitals">
    <w:name w:val="Recitals"/>
    <w:basedOn w:val="Normal"/>
    <w:uiPriority w:val="10"/>
    <w:qFormat/>
    <w:rsid w:val="00F11619"/>
    <w:pPr>
      <w:numPr>
        <w:ilvl w:val="8"/>
        <w:numId w:val="20"/>
      </w:numPr>
      <w:spacing w:before="0" w:after="180" w:line="240" w:lineRule="auto"/>
      <w:jc w:val="both"/>
    </w:pPr>
    <w:rPr>
      <w:rFonts w:ascii="Times New Roman" w:eastAsia="MS Mincho" w:hAnsi="Times New Roman" w:cs="Times New Roman"/>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495954865">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4996D-FB56-4F02-8D86-94BBFF56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26</Pages>
  <Words>12734</Words>
  <Characters>72589</Characters>
  <Application>Microsoft Office Word</Application>
  <DocSecurity>0</DocSecurity>
  <Lines>604</Lines>
  <Paragraphs>170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109</cp:revision>
  <cp:lastPrinted>2018-07-02T09:14:00Z</cp:lastPrinted>
  <dcterms:created xsi:type="dcterms:W3CDTF">2020-09-11T07:32:00Z</dcterms:created>
  <dcterms:modified xsi:type="dcterms:W3CDTF">2023-10-17T09:43:00Z</dcterms:modified>
</cp:coreProperties>
</file>